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457" w:rsidRPr="00610457" w:rsidRDefault="00610457" w:rsidP="00610457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610457">
        <w:rPr>
          <w:rFonts w:ascii="Times New Roman" w:hAnsi="Times New Roman" w:cs="Times New Roman"/>
          <w:b/>
          <w:sz w:val="28"/>
        </w:rPr>
        <w:t>УТВЕЖДЕНО                                                                  СОГЛАСОВАНО</w:t>
      </w:r>
    </w:p>
    <w:p w:rsidR="00610457" w:rsidRDefault="00610457" w:rsidP="0061045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КДНиЗП                                             </w:t>
      </w:r>
      <w:r w:rsidR="00021A60">
        <w:rPr>
          <w:rFonts w:ascii="Times New Roman" w:hAnsi="Times New Roman" w:cs="Times New Roman"/>
          <w:sz w:val="28"/>
        </w:rPr>
        <w:t xml:space="preserve">              </w:t>
      </w:r>
      <w:r>
        <w:rPr>
          <w:rFonts w:ascii="Times New Roman" w:hAnsi="Times New Roman" w:cs="Times New Roman"/>
          <w:sz w:val="28"/>
        </w:rPr>
        <w:t xml:space="preserve">Директор МБУДО </w:t>
      </w:r>
    </w:p>
    <w:p w:rsidR="00610457" w:rsidRDefault="00610457" w:rsidP="0061045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г.Усолье-Сибирское                           </w:t>
      </w:r>
      <w:r w:rsidR="00021A60">
        <w:rPr>
          <w:rFonts w:ascii="Times New Roman" w:hAnsi="Times New Roman" w:cs="Times New Roman"/>
          <w:sz w:val="28"/>
        </w:rPr>
        <w:t xml:space="preserve">                             </w:t>
      </w:r>
      <w:r>
        <w:rPr>
          <w:rFonts w:ascii="Times New Roman" w:hAnsi="Times New Roman" w:cs="Times New Roman"/>
          <w:sz w:val="28"/>
        </w:rPr>
        <w:t>«Дом детского творчества»</w:t>
      </w:r>
    </w:p>
    <w:p w:rsidR="00610457" w:rsidRDefault="00610457" w:rsidP="0061045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__________Л.Н. Панькова               </w:t>
      </w:r>
      <w:r w:rsidR="00021A60">
        <w:rPr>
          <w:rFonts w:ascii="Times New Roman" w:hAnsi="Times New Roman" w:cs="Times New Roman"/>
          <w:sz w:val="28"/>
        </w:rPr>
        <w:t xml:space="preserve">                              ____</w:t>
      </w:r>
      <w:r>
        <w:rPr>
          <w:rFonts w:ascii="Times New Roman" w:hAnsi="Times New Roman" w:cs="Times New Roman"/>
          <w:sz w:val="28"/>
        </w:rPr>
        <w:t>____Ф.В. Аникеев-Борн</w:t>
      </w:r>
    </w:p>
    <w:p w:rsidR="00610457" w:rsidRDefault="002924E0" w:rsidP="0061045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«_03</w:t>
      </w:r>
      <w:r w:rsidR="00610457">
        <w:rPr>
          <w:rFonts w:ascii="Times New Roman" w:hAnsi="Times New Roman" w:cs="Times New Roman"/>
          <w:sz w:val="28"/>
        </w:rPr>
        <w:t xml:space="preserve">__» </w:t>
      </w:r>
      <w:r>
        <w:rPr>
          <w:rFonts w:ascii="Times New Roman" w:hAnsi="Times New Roman" w:cs="Times New Roman"/>
          <w:sz w:val="28"/>
        </w:rPr>
        <w:t xml:space="preserve"> март</w:t>
      </w:r>
      <w:r w:rsidR="00610457">
        <w:rPr>
          <w:rFonts w:ascii="Times New Roman" w:hAnsi="Times New Roman" w:cs="Times New Roman"/>
          <w:sz w:val="28"/>
        </w:rPr>
        <w:t xml:space="preserve"> 2021г.                       </w:t>
      </w:r>
      <w:r w:rsidR="00021A60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 xml:space="preserve">        </w:t>
      </w:r>
      <w:r w:rsidR="00021A60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«__</w:t>
      </w:r>
      <w:r w:rsidR="00725578">
        <w:rPr>
          <w:rFonts w:ascii="Times New Roman" w:hAnsi="Times New Roman" w:cs="Times New Roman"/>
          <w:sz w:val="28"/>
        </w:rPr>
        <w:t xml:space="preserve">08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» _март</w:t>
      </w:r>
      <w:r w:rsidR="00610457">
        <w:rPr>
          <w:rFonts w:ascii="Times New Roman" w:hAnsi="Times New Roman" w:cs="Times New Roman"/>
          <w:sz w:val="28"/>
        </w:rPr>
        <w:t>_ 2021г.</w:t>
      </w:r>
    </w:p>
    <w:p w:rsidR="00610457" w:rsidRDefault="00610457" w:rsidP="00610457">
      <w:pPr>
        <w:pStyle w:val="a3"/>
        <w:rPr>
          <w:rFonts w:ascii="Times New Roman" w:hAnsi="Times New Roman" w:cs="Times New Roman"/>
          <w:sz w:val="28"/>
        </w:rPr>
      </w:pPr>
    </w:p>
    <w:p w:rsidR="00610457" w:rsidRDefault="00610457" w:rsidP="00B10F7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10457" w:rsidRDefault="00610457" w:rsidP="00021A60">
      <w:pPr>
        <w:pStyle w:val="a3"/>
        <w:rPr>
          <w:rFonts w:ascii="Times New Roman" w:hAnsi="Times New Roman" w:cs="Times New Roman"/>
          <w:sz w:val="28"/>
        </w:rPr>
      </w:pPr>
    </w:p>
    <w:p w:rsidR="00BA5C71" w:rsidRDefault="00BA5C71" w:rsidP="00021A60">
      <w:pPr>
        <w:pStyle w:val="a3"/>
        <w:rPr>
          <w:rFonts w:ascii="Times New Roman" w:hAnsi="Times New Roman" w:cs="Times New Roman"/>
          <w:sz w:val="28"/>
        </w:rPr>
      </w:pPr>
    </w:p>
    <w:p w:rsidR="00145700" w:rsidRPr="00BA5C71" w:rsidRDefault="00145700" w:rsidP="00B10F71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>К</w:t>
      </w:r>
      <w:r w:rsidR="00087FB5" w:rsidRPr="00BA5C71">
        <w:rPr>
          <w:rFonts w:ascii="Times New Roman" w:hAnsi="Times New Roman" w:cs="Times New Roman"/>
          <w:sz w:val="32"/>
        </w:rPr>
        <w:t>омиссия по Делам Несовершеннолетних</w:t>
      </w:r>
      <w:r w:rsidRPr="00BA5C71">
        <w:rPr>
          <w:rFonts w:ascii="Times New Roman" w:hAnsi="Times New Roman" w:cs="Times New Roman"/>
          <w:sz w:val="32"/>
        </w:rPr>
        <w:t xml:space="preserve"> и З</w:t>
      </w:r>
      <w:r w:rsidR="00087FB5" w:rsidRPr="00BA5C71">
        <w:rPr>
          <w:rFonts w:ascii="Times New Roman" w:hAnsi="Times New Roman" w:cs="Times New Roman"/>
          <w:sz w:val="32"/>
        </w:rPr>
        <w:t xml:space="preserve">ащите их Прав </w:t>
      </w:r>
    </w:p>
    <w:p w:rsidR="00087FB5" w:rsidRPr="00BA5C71" w:rsidRDefault="00087FB5" w:rsidP="00B10F71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>Муниципальное Образование «город Усолье-Сибирское»</w:t>
      </w:r>
    </w:p>
    <w:p w:rsidR="00A06896" w:rsidRPr="00BA5C71" w:rsidRDefault="00087FB5" w:rsidP="00A06896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>Муниципальное Бюджетное Учреждение</w:t>
      </w:r>
    </w:p>
    <w:p w:rsidR="00A940F3" w:rsidRPr="00BA5C71" w:rsidRDefault="00087FB5" w:rsidP="00A06896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 xml:space="preserve"> Дополнительного Образования</w:t>
      </w:r>
    </w:p>
    <w:p w:rsidR="00A06896" w:rsidRPr="00BA5C71" w:rsidRDefault="00087FB5" w:rsidP="00A06896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>«Дом Детского Творчества</w:t>
      </w:r>
      <w:r w:rsidR="00A06896" w:rsidRPr="00BA5C71">
        <w:rPr>
          <w:rFonts w:ascii="Times New Roman" w:hAnsi="Times New Roman" w:cs="Times New Roman"/>
          <w:sz w:val="32"/>
        </w:rPr>
        <w:t>»</w:t>
      </w:r>
    </w:p>
    <w:p w:rsidR="002B26A8" w:rsidRDefault="002B26A8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2B26A8" w:rsidRDefault="002B26A8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3D0F53" w:rsidRDefault="003D0F53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A5C71" w:rsidRDefault="00BA5C71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2B26A8" w:rsidRPr="00BA5C71" w:rsidRDefault="003D0F53" w:rsidP="00021A60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BA5C71">
        <w:rPr>
          <w:rFonts w:ascii="Times New Roman" w:hAnsi="Times New Roman" w:cs="Times New Roman"/>
          <w:b/>
          <w:sz w:val="32"/>
        </w:rPr>
        <w:t xml:space="preserve">СОЦИАЛЬНО-ЗНАЧИМЫЙ </w:t>
      </w:r>
      <w:r w:rsidR="002B26A8" w:rsidRPr="00BA5C71">
        <w:rPr>
          <w:rFonts w:ascii="Times New Roman" w:hAnsi="Times New Roman" w:cs="Times New Roman"/>
          <w:b/>
          <w:sz w:val="32"/>
        </w:rPr>
        <w:t>ПРОЕКТ</w:t>
      </w:r>
    </w:p>
    <w:p w:rsidR="00D15F65" w:rsidRPr="00BA5C71" w:rsidRDefault="002B26A8" w:rsidP="00021A60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BA5C71">
        <w:rPr>
          <w:rFonts w:ascii="Times New Roman" w:hAnsi="Times New Roman" w:cs="Times New Roman"/>
          <w:b/>
          <w:sz w:val="32"/>
        </w:rPr>
        <w:t>на</w:t>
      </w:r>
      <w:r w:rsidR="00D15F65" w:rsidRPr="00BA5C71">
        <w:rPr>
          <w:rFonts w:ascii="Times New Roman" w:hAnsi="Times New Roman" w:cs="Times New Roman"/>
          <w:b/>
          <w:sz w:val="32"/>
        </w:rPr>
        <w:t xml:space="preserve"> период весенних</w:t>
      </w:r>
      <w:r w:rsidR="000E101E" w:rsidRPr="00BA5C71">
        <w:rPr>
          <w:rFonts w:ascii="Times New Roman" w:hAnsi="Times New Roman" w:cs="Times New Roman"/>
          <w:b/>
          <w:sz w:val="32"/>
        </w:rPr>
        <w:t>, летних</w:t>
      </w:r>
      <w:r w:rsidR="00D15F65" w:rsidRPr="00BA5C71">
        <w:rPr>
          <w:rFonts w:ascii="Times New Roman" w:hAnsi="Times New Roman" w:cs="Times New Roman"/>
          <w:b/>
          <w:sz w:val="32"/>
        </w:rPr>
        <w:t xml:space="preserve"> и </w:t>
      </w:r>
      <w:r w:rsidRPr="00BA5C71">
        <w:rPr>
          <w:rFonts w:ascii="Times New Roman" w:hAnsi="Times New Roman" w:cs="Times New Roman"/>
          <w:b/>
          <w:sz w:val="32"/>
        </w:rPr>
        <w:t>осенних каникул</w:t>
      </w:r>
    </w:p>
    <w:p w:rsidR="003D0F53" w:rsidRPr="00BA5C71" w:rsidRDefault="00D15F65" w:rsidP="00021A60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BA5C71">
        <w:rPr>
          <w:rFonts w:ascii="Times New Roman" w:hAnsi="Times New Roman" w:cs="Times New Roman"/>
          <w:b/>
          <w:sz w:val="32"/>
        </w:rPr>
        <w:t xml:space="preserve">для </w:t>
      </w:r>
      <w:r w:rsidR="003D0F53" w:rsidRPr="00BA5C71">
        <w:rPr>
          <w:rFonts w:ascii="Times New Roman" w:hAnsi="Times New Roman" w:cs="Times New Roman"/>
          <w:b/>
          <w:sz w:val="32"/>
        </w:rPr>
        <w:t>несовершеннолетних</w:t>
      </w:r>
      <w:r w:rsidRPr="00BA5C71">
        <w:rPr>
          <w:rFonts w:ascii="Times New Roman" w:hAnsi="Times New Roman" w:cs="Times New Roman"/>
          <w:b/>
          <w:sz w:val="32"/>
        </w:rPr>
        <w:t>,</w:t>
      </w:r>
    </w:p>
    <w:p w:rsidR="002B26A8" w:rsidRPr="00BA5C71" w:rsidRDefault="00087FB5" w:rsidP="00021A60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BA5C71">
        <w:rPr>
          <w:rFonts w:ascii="Times New Roman" w:hAnsi="Times New Roman" w:cs="Times New Roman"/>
          <w:b/>
          <w:sz w:val="32"/>
        </w:rPr>
        <w:t>состоящих на профилактических учётах</w:t>
      </w:r>
    </w:p>
    <w:p w:rsidR="00D15F65" w:rsidRPr="00BA5C71" w:rsidRDefault="00087FB5" w:rsidP="00021A60">
      <w:pPr>
        <w:pStyle w:val="a3"/>
        <w:jc w:val="center"/>
        <w:rPr>
          <w:rFonts w:ascii="Times New Roman" w:hAnsi="Times New Roman" w:cs="Times New Roman"/>
          <w:b/>
          <w:i/>
          <w:sz w:val="32"/>
        </w:rPr>
      </w:pPr>
      <w:r w:rsidRPr="00BA5C71">
        <w:rPr>
          <w:rFonts w:ascii="Times New Roman" w:hAnsi="Times New Roman" w:cs="Times New Roman"/>
          <w:b/>
          <w:i/>
          <w:sz w:val="32"/>
        </w:rPr>
        <w:t>«</w:t>
      </w:r>
      <w:r w:rsidR="00D15F65" w:rsidRPr="00BA5C71">
        <w:rPr>
          <w:rFonts w:ascii="Times New Roman" w:hAnsi="Times New Roman" w:cs="Times New Roman"/>
          <w:b/>
          <w:i/>
          <w:sz w:val="32"/>
        </w:rPr>
        <w:t>УСПЕШНЫЕ КАНИКУЛЫ»</w:t>
      </w:r>
    </w:p>
    <w:p w:rsidR="00145700" w:rsidRPr="00BA5C71" w:rsidRDefault="00145700" w:rsidP="00A06896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657292" w:rsidRDefault="00657292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57292" w:rsidRDefault="00657292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57292" w:rsidRDefault="00657292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57292" w:rsidRDefault="00657292" w:rsidP="00A0689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021A60" w:rsidRDefault="00021A60" w:rsidP="00610457">
      <w:pPr>
        <w:pStyle w:val="a3"/>
        <w:rPr>
          <w:rFonts w:ascii="Times New Roman" w:hAnsi="Times New Roman" w:cs="Times New Roman"/>
          <w:sz w:val="28"/>
        </w:rPr>
      </w:pPr>
    </w:p>
    <w:p w:rsidR="00021A60" w:rsidRDefault="00021A60" w:rsidP="00610457">
      <w:pPr>
        <w:pStyle w:val="a3"/>
        <w:rPr>
          <w:rFonts w:ascii="Times New Roman" w:hAnsi="Times New Roman" w:cs="Times New Roman"/>
          <w:sz w:val="28"/>
        </w:rPr>
      </w:pPr>
    </w:p>
    <w:p w:rsidR="00BA5C71" w:rsidRDefault="00BA5C71" w:rsidP="00610457">
      <w:pPr>
        <w:pStyle w:val="a3"/>
        <w:rPr>
          <w:rFonts w:ascii="Times New Roman" w:hAnsi="Times New Roman" w:cs="Times New Roman"/>
          <w:sz w:val="28"/>
        </w:rPr>
      </w:pPr>
    </w:p>
    <w:p w:rsidR="00657292" w:rsidRPr="00BA5C71" w:rsidRDefault="00021A60" w:rsidP="00610457">
      <w:pPr>
        <w:pStyle w:val="a3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</w:t>
      </w:r>
      <w:r w:rsidR="00BA5C71">
        <w:rPr>
          <w:rFonts w:ascii="Times New Roman" w:hAnsi="Times New Roman" w:cs="Times New Roman"/>
          <w:sz w:val="28"/>
        </w:rPr>
        <w:t xml:space="preserve">                  </w:t>
      </w:r>
      <w:r w:rsidR="00657292" w:rsidRPr="00BA5C71">
        <w:rPr>
          <w:rFonts w:ascii="Times New Roman" w:hAnsi="Times New Roman" w:cs="Times New Roman"/>
          <w:sz w:val="32"/>
        </w:rPr>
        <w:t>Руководители проекта:</w:t>
      </w:r>
    </w:p>
    <w:p w:rsidR="003D0F53" w:rsidRPr="00BA5C71" w:rsidRDefault="00021A60" w:rsidP="00021A60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 xml:space="preserve">                                            </w:t>
      </w:r>
      <w:r w:rsidR="00BA5C71">
        <w:rPr>
          <w:rFonts w:ascii="Times New Roman" w:hAnsi="Times New Roman" w:cs="Times New Roman"/>
          <w:sz w:val="32"/>
        </w:rPr>
        <w:t xml:space="preserve">              </w:t>
      </w:r>
      <w:r w:rsidRPr="00BA5C71">
        <w:rPr>
          <w:rFonts w:ascii="Times New Roman" w:hAnsi="Times New Roman" w:cs="Times New Roman"/>
          <w:sz w:val="32"/>
        </w:rPr>
        <w:t>КДНи</w:t>
      </w:r>
      <w:r w:rsidR="003D0F53" w:rsidRPr="00BA5C71">
        <w:rPr>
          <w:rFonts w:ascii="Times New Roman" w:hAnsi="Times New Roman" w:cs="Times New Roman"/>
          <w:sz w:val="32"/>
        </w:rPr>
        <w:t>ЗП</w:t>
      </w:r>
    </w:p>
    <w:p w:rsidR="003D0F53" w:rsidRPr="00BA5C71" w:rsidRDefault="00021A60" w:rsidP="00021A60">
      <w:pPr>
        <w:pStyle w:val="a3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 xml:space="preserve">                                                                    </w:t>
      </w:r>
      <w:r w:rsidR="00BA5C71">
        <w:rPr>
          <w:rFonts w:ascii="Times New Roman" w:hAnsi="Times New Roman" w:cs="Times New Roman"/>
          <w:sz w:val="32"/>
        </w:rPr>
        <w:t xml:space="preserve">              </w:t>
      </w:r>
      <w:r w:rsidR="003D0F53" w:rsidRPr="00BA5C71">
        <w:rPr>
          <w:rFonts w:ascii="Times New Roman" w:hAnsi="Times New Roman" w:cs="Times New Roman"/>
          <w:sz w:val="32"/>
        </w:rPr>
        <w:t>ОО</w:t>
      </w:r>
      <w:r w:rsidR="00A82790" w:rsidRPr="00BA5C71">
        <w:rPr>
          <w:rFonts w:ascii="Times New Roman" w:hAnsi="Times New Roman" w:cs="Times New Roman"/>
          <w:sz w:val="32"/>
        </w:rPr>
        <w:t>У</w:t>
      </w:r>
      <w:r w:rsidR="003D0F53" w:rsidRPr="00BA5C71">
        <w:rPr>
          <w:rFonts w:ascii="Times New Roman" w:hAnsi="Times New Roman" w:cs="Times New Roman"/>
          <w:sz w:val="32"/>
        </w:rPr>
        <w:t>СКВ</w:t>
      </w:r>
    </w:p>
    <w:p w:rsidR="003D0F53" w:rsidRPr="00BA5C71" w:rsidRDefault="00021A60" w:rsidP="00021A60">
      <w:pPr>
        <w:pStyle w:val="a3"/>
        <w:jc w:val="center"/>
        <w:rPr>
          <w:rFonts w:ascii="Times New Roman" w:hAnsi="Times New Roman" w:cs="Times New Roman"/>
          <w:sz w:val="32"/>
        </w:rPr>
      </w:pPr>
      <w:r w:rsidRPr="00BA5C71">
        <w:rPr>
          <w:rFonts w:ascii="Times New Roman" w:hAnsi="Times New Roman" w:cs="Times New Roman"/>
          <w:sz w:val="32"/>
        </w:rPr>
        <w:t xml:space="preserve">                                                      </w:t>
      </w:r>
      <w:r w:rsidR="00BA5C71">
        <w:rPr>
          <w:rFonts w:ascii="Times New Roman" w:hAnsi="Times New Roman" w:cs="Times New Roman"/>
          <w:sz w:val="32"/>
        </w:rPr>
        <w:t xml:space="preserve">                </w:t>
      </w:r>
      <w:r w:rsidR="003D0F53" w:rsidRPr="00BA5C71">
        <w:rPr>
          <w:rFonts w:ascii="Times New Roman" w:hAnsi="Times New Roman" w:cs="Times New Roman"/>
          <w:sz w:val="32"/>
        </w:rPr>
        <w:t>МБУДО «ДДТ»</w:t>
      </w:r>
    </w:p>
    <w:p w:rsidR="003D0F53" w:rsidRDefault="003D0F53" w:rsidP="00657292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3D0F53" w:rsidRDefault="003D0F53" w:rsidP="00657292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3D0F53" w:rsidRDefault="003D0F53" w:rsidP="00657292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356360" w:rsidRDefault="00356360" w:rsidP="00021A60">
      <w:pPr>
        <w:pStyle w:val="a3"/>
        <w:rPr>
          <w:rFonts w:ascii="Times New Roman" w:hAnsi="Times New Roman" w:cs="Times New Roman"/>
          <w:sz w:val="28"/>
        </w:rPr>
      </w:pPr>
    </w:p>
    <w:p w:rsidR="00BA5C71" w:rsidRDefault="00BA5C71" w:rsidP="00021A60">
      <w:pPr>
        <w:pStyle w:val="a3"/>
        <w:rPr>
          <w:rFonts w:ascii="Times New Roman" w:hAnsi="Times New Roman" w:cs="Times New Roman"/>
          <w:sz w:val="28"/>
        </w:rPr>
      </w:pPr>
    </w:p>
    <w:p w:rsidR="003D0F53" w:rsidRPr="00BA5C71" w:rsidRDefault="00530B9D" w:rsidP="003D0F5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BA5C71">
        <w:rPr>
          <w:rFonts w:ascii="Times New Roman" w:hAnsi="Times New Roman" w:cs="Times New Roman"/>
          <w:b/>
          <w:sz w:val="28"/>
        </w:rPr>
        <w:t>г</w:t>
      </w:r>
      <w:r w:rsidR="003D0F53" w:rsidRPr="00BA5C71">
        <w:rPr>
          <w:rFonts w:ascii="Times New Roman" w:hAnsi="Times New Roman" w:cs="Times New Roman"/>
          <w:b/>
          <w:sz w:val="28"/>
        </w:rPr>
        <w:t>. Усолье-Сибирское</w:t>
      </w:r>
    </w:p>
    <w:p w:rsidR="00021A60" w:rsidRPr="00BA5C71" w:rsidRDefault="00087FB5" w:rsidP="00BA5C7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BA5C71">
        <w:rPr>
          <w:rFonts w:ascii="Times New Roman" w:hAnsi="Times New Roman" w:cs="Times New Roman"/>
          <w:b/>
          <w:sz w:val="28"/>
        </w:rPr>
        <w:t>2021-2024 г.г.</w:t>
      </w:r>
    </w:p>
    <w:p w:rsidR="00530B9D" w:rsidRPr="00021A60" w:rsidRDefault="008D61BF" w:rsidP="00021A60">
      <w:pPr>
        <w:pStyle w:val="a3"/>
        <w:jc w:val="center"/>
        <w:rPr>
          <w:rFonts w:ascii="Times New Roman" w:hAnsi="Times New Roman" w:cs="Times New Roman"/>
          <w:sz w:val="28"/>
        </w:rPr>
      </w:pPr>
      <w:r w:rsidRPr="0008007C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8D61BF" w:rsidRDefault="008D61BF" w:rsidP="008D61BF">
      <w:pPr>
        <w:pStyle w:val="a3"/>
        <w:rPr>
          <w:rFonts w:ascii="Times New Roman" w:hAnsi="Times New Roman" w:cs="Times New Roman"/>
          <w:sz w:val="28"/>
        </w:rPr>
      </w:pPr>
    </w:p>
    <w:p w:rsidR="00146046" w:rsidRPr="000A70AA" w:rsidRDefault="00146046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Пояснительная записка</w:t>
      </w:r>
    </w:p>
    <w:p w:rsidR="00A645E9" w:rsidRPr="000A70AA" w:rsidRDefault="00A645E9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Актуальность проекта</w:t>
      </w:r>
    </w:p>
    <w:p w:rsidR="00A645E9" w:rsidRPr="000A70AA" w:rsidRDefault="00A645E9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Цели и задачи проекта</w:t>
      </w:r>
    </w:p>
    <w:p w:rsidR="0008007C" w:rsidRPr="000A70AA" w:rsidRDefault="0008007C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Основания для разработки проекта</w:t>
      </w:r>
    </w:p>
    <w:p w:rsidR="00A645E9" w:rsidRPr="000A70AA" w:rsidRDefault="00A645E9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Основные направления проекта</w:t>
      </w:r>
    </w:p>
    <w:p w:rsidR="00A645E9" w:rsidRPr="000A70AA" w:rsidRDefault="00A645E9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Целевая аудитория</w:t>
      </w:r>
    </w:p>
    <w:p w:rsidR="004C4DC4" w:rsidRPr="000A70AA" w:rsidRDefault="00A645E9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Механизм реализации проекта</w:t>
      </w:r>
      <w:r w:rsidR="004C4DC4" w:rsidRPr="000A70AA">
        <w:rPr>
          <w:rFonts w:ascii="Times New Roman" w:hAnsi="Times New Roman" w:cs="Times New Roman"/>
          <w:sz w:val="28"/>
        </w:rPr>
        <w:t>: с</w:t>
      </w:r>
      <w:r w:rsidRPr="000A70AA">
        <w:rPr>
          <w:rFonts w:ascii="Times New Roman" w:hAnsi="Times New Roman" w:cs="Times New Roman"/>
          <w:sz w:val="28"/>
        </w:rPr>
        <w:t>роки реализации</w:t>
      </w:r>
      <w:r w:rsidR="004C4DC4" w:rsidRPr="000A70AA">
        <w:rPr>
          <w:rFonts w:ascii="Times New Roman" w:hAnsi="Times New Roman" w:cs="Times New Roman"/>
          <w:sz w:val="28"/>
        </w:rPr>
        <w:t>, основные этапы</w:t>
      </w:r>
    </w:p>
    <w:p w:rsidR="0008007C" w:rsidRPr="000A70AA" w:rsidRDefault="0008007C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Ожидаемые результаты</w:t>
      </w:r>
    </w:p>
    <w:p w:rsidR="0008007C" w:rsidRPr="000A70AA" w:rsidRDefault="0008007C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Состав организаторов проекта</w:t>
      </w:r>
    </w:p>
    <w:p w:rsidR="0008007C" w:rsidRPr="000A70AA" w:rsidRDefault="0008007C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>География проекта</w:t>
      </w:r>
    </w:p>
    <w:p w:rsidR="00F57072" w:rsidRPr="000A70AA" w:rsidRDefault="00F57072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sz w:val="28"/>
        </w:rPr>
        <w:t xml:space="preserve">Кадровые </w:t>
      </w:r>
      <w:r w:rsidR="00F84B3F">
        <w:rPr>
          <w:rFonts w:ascii="Times New Roman" w:hAnsi="Times New Roman" w:cs="Times New Roman"/>
          <w:sz w:val="28"/>
        </w:rPr>
        <w:t xml:space="preserve">и технические </w:t>
      </w:r>
      <w:r w:rsidRPr="000A70AA">
        <w:rPr>
          <w:rFonts w:ascii="Times New Roman" w:hAnsi="Times New Roman" w:cs="Times New Roman"/>
          <w:sz w:val="28"/>
        </w:rPr>
        <w:t>ресурсы по реализации проекта.</w:t>
      </w:r>
    </w:p>
    <w:p w:rsidR="00A645E9" w:rsidRPr="000A70AA" w:rsidRDefault="00F84B3F" w:rsidP="000A70A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Смета (прилагается)</w:t>
      </w:r>
    </w:p>
    <w:p w:rsidR="000467E9" w:rsidRDefault="000467E9" w:rsidP="006623B2">
      <w:pPr>
        <w:pStyle w:val="a3"/>
        <w:rPr>
          <w:rFonts w:ascii="Times New Roman" w:hAnsi="Times New Roman" w:cs="Times New Roman"/>
          <w:sz w:val="28"/>
        </w:rPr>
      </w:pPr>
    </w:p>
    <w:p w:rsidR="004C4DC4" w:rsidRPr="004C4DC4" w:rsidRDefault="004C4DC4" w:rsidP="00356360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4C4DC4" w:rsidRDefault="004C4DC4" w:rsidP="00894514">
      <w:pPr>
        <w:pStyle w:val="a3"/>
        <w:ind w:firstLine="360"/>
        <w:jc w:val="both"/>
        <w:rPr>
          <w:rFonts w:ascii="Times New Roman" w:hAnsi="Times New Roman" w:cs="Times New Roman"/>
          <w:sz w:val="28"/>
        </w:rPr>
      </w:pPr>
      <w:r w:rsidRPr="004C4DC4">
        <w:rPr>
          <w:rFonts w:ascii="Times New Roman" w:hAnsi="Times New Roman" w:cs="Times New Roman"/>
          <w:sz w:val="28"/>
        </w:rPr>
        <w:t>С наступлением каникул все дети стараются отойти от обыденной и школьной жизни. В это время они обязательно должны попасть к опытным специалистам. Именно такую обстановку готовы создать для детей педагоги Детских клубов по месту жительства.</w:t>
      </w:r>
      <w:r>
        <w:rPr>
          <w:rFonts w:ascii="Times New Roman" w:hAnsi="Times New Roman" w:cs="Times New Roman"/>
          <w:sz w:val="28"/>
        </w:rPr>
        <w:t xml:space="preserve"> </w:t>
      </w:r>
    </w:p>
    <w:p w:rsidR="004C4DC4" w:rsidRDefault="004C4DC4" w:rsidP="00894514">
      <w:pPr>
        <w:pStyle w:val="a3"/>
        <w:ind w:firstLine="360"/>
        <w:jc w:val="both"/>
        <w:rPr>
          <w:rFonts w:ascii="Times New Roman" w:hAnsi="Times New Roman" w:cs="Times New Roman"/>
          <w:sz w:val="28"/>
        </w:rPr>
      </w:pPr>
      <w:r w:rsidRPr="004C4DC4">
        <w:rPr>
          <w:rFonts w:ascii="Times New Roman" w:hAnsi="Times New Roman" w:cs="Times New Roman"/>
          <w:sz w:val="28"/>
        </w:rPr>
        <w:t>Эффективным инструментом оптимизации деятельности Детских клубов по месту жительства является социально-педагогическая, культурно-досуговая, физкультур</w:t>
      </w:r>
      <w:r>
        <w:rPr>
          <w:rFonts w:ascii="Times New Roman" w:hAnsi="Times New Roman" w:cs="Times New Roman"/>
          <w:sz w:val="28"/>
        </w:rPr>
        <w:t xml:space="preserve">но-спортивная работа с детьми. </w:t>
      </w:r>
    </w:p>
    <w:p w:rsidR="004C4DC4" w:rsidRPr="004C4DC4" w:rsidRDefault="004C4DC4" w:rsidP="00894514">
      <w:pPr>
        <w:pStyle w:val="a3"/>
        <w:ind w:firstLine="360"/>
        <w:jc w:val="both"/>
        <w:rPr>
          <w:rFonts w:ascii="Times New Roman" w:hAnsi="Times New Roman" w:cs="Times New Roman"/>
          <w:sz w:val="28"/>
        </w:rPr>
      </w:pPr>
      <w:r w:rsidRPr="004C4DC4">
        <w:rPr>
          <w:rFonts w:ascii="Times New Roman" w:hAnsi="Times New Roman" w:cs="Times New Roman"/>
          <w:sz w:val="28"/>
        </w:rPr>
        <w:t>В Детских клубах по месту жительства созданы оптимальные услов</w:t>
      </w:r>
      <w:r>
        <w:rPr>
          <w:rFonts w:ascii="Times New Roman" w:hAnsi="Times New Roman" w:cs="Times New Roman"/>
          <w:sz w:val="28"/>
        </w:rPr>
        <w:t xml:space="preserve">ия для проведения воспитательных и </w:t>
      </w:r>
      <w:r w:rsidRPr="004C4DC4">
        <w:rPr>
          <w:rFonts w:ascii="Times New Roman" w:hAnsi="Times New Roman" w:cs="Times New Roman"/>
          <w:sz w:val="28"/>
        </w:rPr>
        <w:t xml:space="preserve">досуговых мероприятий </w:t>
      </w:r>
      <w:r>
        <w:rPr>
          <w:rFonts w:ascii="Times New Roman" w:hAnsi="Times New Roman" w:cs="Times New Roman"/>
          <w:sz w:val="28"/>
        </w:rPr>
        <w:t xml:space="preserve">(спортивные площадки на улице, </w:t>
      </w:r>
      <w:r w:rsidRPr="004C4DC4">
        <w:rPr>
          <w:rFonts w:ascii="Times New Roman" w:hAnsi="Times New Roman" w:cs="Times New Roman"/>
          <w:sz w:val="28"/>
        </w:rPr>
        <w:t>игровые комнаты в клубе). Опытные педагоги рационально используют данные возможности для работы с детьми.</w:t>
      </w:r>
    </w:p>
    <w:p w:rsidR="004C4DC4" w:rsidRDefault="004C4DC4" w:rsidP="00894514">
      <w:pPr>
        <w:pStyle w:val="a3"/>
        <w:ind w:firstLine="360"/>
        <w:jc w:val="both"/>
        <w:rPr>
          <w:rFonts w:ascii="Times New Roman" w:hAnsi="Times New Roman" w:cs="Times New Roman"/>
          <w:sz w:val="28"/>
        </w:rPr>
      </w:pPr>
      <w:r w:rsidRPr="004C4DC4">
        <w:rPr>
          <w:rFonts w:ascii="Times New Roman" w:hAnsi="Times New Roman" w:cs="Times New Roman"/>
          <w:sz w:val="28"/>
        </w:rPr>
        <w:t xml:space="preserve">Ежегодно на базе Детских клубов по месту жительства реализовывается летний проект «Лето – это маленькая жизнь» для детей, оказавшихся в социально-опасном положении. С 2021 года этот проект вошёл в </w:t>
      </w:r>
      <w:r w:rsidR="00101C38">
        <w:rPr>
          <w:rFonts w:ascii="Times New Roman" w:hAnsi="Times New Roman" w:cs="Times New Roman"/>
          <w:sz w:val="28"/>
        </w:rPr>
        <w:t>социально-значимый длительный</w:t>
      </w:r>
      <w:r w:rsidR="00DE57D8">
        <w:rPr>
          <w:rFonts w:ascii="Times New Roman" w:hAnsi="Times New Roman" w:cs="Times New Roman"/>
          <w:sz w:val="28"/>
        </w:rPr>
        <w:t xml:space="preserve"> проект «У</w:t>
      </w:r>
      <w:r w:rsidRPr="004C4DC4">
        <w:rPr>
          <w:rFonts w:ascii="Times New Roman" w:hAnsi="Times New Roman" w:cs="Times New Roman"/>
          <w:sz w:val="28"/>
        </w:rPr>
        <w:t xml:space="preserve">спешные каникулы», который реализовывается во время </w:t>
      </w:r>
      <w:r w:rsidR="00101C38">
        <w:rPr>
          <w:rFonts w:ascii="Times New Roman" w:hAnsi="Times New Roman" w:cs="Times New Roman"/>
          <w:sz w:val="28"/>
        </w:rPr>
        <w:t xml:space="preserve">школьных </w:t>
      </w:r>
      <w:r>
        <w:rPr>
          <w:rFonts w:ascii="Times New Roman" w:hAnsi="Times New Roman" w:cs="Times New Roman"/>
          <w:sz w:val="28"/>
        </w:rPr>
        <w:t>каникул.</w:t>
      </w:r>
    </w:p>
    <w:p w:rsidR="00356360" w:rsidRDefault="00101C38" w:rsidP="00894514">
      <w:pPr>
        <w:pStyle w:val="a3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«Успешные</w:t>
      </w:r>
      <w:r w:rsidRPr="004C4DC4">
        <w:rPr>
          <w:rFonts w:ascii="Times New Roman" w:hAnsi="Times New Roman" w:cs="Times New Roman"/>
          <w:sz w:val="28"/>
        </w:rPr>
        <w:t xml:space="preserve"> </w:t>
      </w:r>
      <w:r w:rsidR="004C4DC4" w:rsidRPr="004C4DC4">
        <w:rPr>
          <w:rFonts w:ascii="Times New Roman" w:hAnsi="Times New Roman" w:cs="Times New Roman"/>
          <w:sz w:val="28"/>
        </w:rPr>
        <w:t xml:space="preserve">каникулы» направлен на оказание психологической помощи, предотвращения жестокого межличностного общения, отвлечения от </w:t>
      </w:r>
      <w:r>
        <w:rPr>
          <w:rFonts w:ascii="Times New Roman" w:hAnsi="Times New Roman" w:cs="Times New Roman"/>
          <w:sz w:val="28"/>
        </w:rPr>
        <w:t>негативных и пагубных действий</w:t>
      </w:r>
      <w:r w:rsidR="00356360">
        <w:rPr>
          <w:rFonts w:ascii="Times New Roman" w:hAnsi="Times New Roman" w:cs="Times New Roman"/>
          <w:sz w:val="28"/>
        </w:rPr>
        <w:t xml:space="preserve"> </w:t>
      </w:r>
      <w:r w:rsidRPr="004C4DC4">
        <w:rPr>
          <w:rFonts w:ascii="Times New Roman" w:hAnsi="Times New Roman" w:cs="Times New Roman"/>
          <w:sz w:val="28"/>
        </w:rPr>
        <w:t xml:space="preserve">путём </w:t>
      </w:r>
      <w:r>
        <w:rPr>
          <w:rFonts w:ascii="Times New Roman" w:hAnsi="Times New Roman" w:cs="Times New Roman"/>
          <w:sz w:val="28"/>
        </w:rPr>
        <w:t>приобщения</w:t>
      </w:r>
      <w:r w:rsidR="004C4DC4" w:rsidRPr="004C4DC4">
        <w:rPr>
          <w:rFonts w:ascii="Times New Roman" w:hAnsi="Times New Roman" w:cs="Times New Roman"/>
          <w:sz w:val="28"/>
        </w:rPr>
        <w:t xml:space="preserve"> к организации и проведению здорового образа жи</w:t>
      </w:r>
      <w:r w:rsidR="004C4DC4">
        <w:rPr>
          <w:rFonts w:ascii="Times New Roman" w:hAnsi="Times New Roman" w:cs="Times New Roman"/>
          <w:sz w:val="28"/>
        </w:rPr>
        <w:t>зни, интересного досуга.</w:t>
      </w:r>
    </w:p>
    <w:p w:rsidR="00356360" w:rsidRDefault="00356360" w:rsidP="00356360">
      <w:pPr>
        <w:pStyle w:val="a3"/>
        <w:rPr>
          <w:rFonts w:ascii="Times New Roman" w:hAnsi="Times New Roman" w:cs="Times New Roman"/>
          <w:sz w:val="28"/>
        </w:rPr>
      </w:pPr>
    </w:p>
    <w:p w:rsidR="00356360" w:rsidRDefault="004C4DC4" w:rsidP="00356360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</w:rPr>
      </w:pPr>
      <w:r w:rsidRPr="004C4DC4">
        <w:rPr>
          <w:rFonts w:ascii="Times New Roman" w:hAnsi="Times New Roman" w:cs="Times New Roman"/>
          <w:b/>
          <w:sz w:val="28"/>
        </w:rPr>
        <w:t>Актуальность проблемы</w:t>
      </w:r>
      <w:r w:rsidR="00356360">
        <w:rPr>
          <w:rFonts w:ascii="Times New Roman" w:hAnsi="Times New Roman" w:cs="Times New Roman"/>
          <w:b/>
          <w:sz w:val="28"/>
        </w:rPr>
        <w:t>.</w:t>
      </w:r>
    </w:p>
    <w:p w:rsidR="004C4DC4" w:rsidRDefault="00356360" w:rsidP="00894514">
      <w:pPr>
        <w:pStyle w:val="a3"/>
        <w:ind w:firstLine="360"/>
        <w:jc w:val="both"/>
        <w:rPr>
          <w:ins w:id="1" w:author="Пользователь" w:date="2021-03-09T13:29:00Z"/>
          <w:rFonts w:ascii="Times New Roman" w:hAnsi="Times New Roman" w:cs="Times New Roman"/>
          <w:sz w:val="28"/>
        </w:rPr>
      </w:pPr>
      <w:r w:rsidRPr="00356360">
        <w:rPr>
          <w:rFonts w:ascii="Times New Roman" w:hAnsi="Times New Roman" w:cs="Times New Roman"/>
          <w:sz w:val="28"/>
        </w:rPr>
        <w:t>Актуальность</w:t>
      </w:r>
      <w:r w:rsidR="004C4DC4" w:rsidRPr="004C4DC4">
        <w:rPr>
          <w:rFonts w:ascii="Times New Roman" w:hAnsi="Times New Roman" w:cs="Times New Roman"/>
          <w:sz w:val="28"/>
        </w:rPr>
        <w:t xml:space="preserve"> обусловлена тем, что в условиях трансформации современного общества возник ряд серьёзных проблем: распад семей, рост безнадзорных семей детей-сирот, детская преступность, алкоголизм и др. Всё это вызывает серьёзную озабоченность и беспокойство школы, семьи, </w:t>
      </w:r>
      <w:r w:rsidR="00DE57D8">
        <w:rPr>
          <w:rFonts w:ascii="Times New Roman" w:hAnsi="Times New Roman" w:cs="Times New Roman"/>
          <w:sz w:val="28"/>
        </w:rPr>
        <w:t>субъектов системы профилактики</w:t>
      </w:r>
      <w:r w:rsidR="004C4DC4" w:rsidRPr="004C4DC4">
        <w:rPr>
          <w:rFonts w:ascii="Times New Roman" w:hAnsi="Times New Roman" w:cs="Times New Roman"/>
          <w:sz w:val="28"/>
        </w:rPr>
        <w:t>. В трудные жизненные условия попадают неполные семьи, малообеспеченные, безработные, многодетные, неблагополучные семьи. Для т</w:t>
      </w:r>
      <w:r w:rsidR="004C4DC4">
        <w:rPr>
          <w:rFonts w:ascii="Times New Roman" w:hAnsi="Times New Roman" w:cs="Times New Roman"/>
          <w:sz w:val="28"/>
        </w:rPr>
        <w:t xml:space="preserve">аких семей характерны </w:t>
      </w:r>
      <w:r w:rsidR="004C4DC4">
        <w:rPr>
          <w:rFonts w:ascii="Times New Roman" w:hAnsi="Times New Roman" w:cs="Times New Roman"/>
          <w:sz w:val="28"/>
        </w:rPr>
        <w:lastRenderedPageBreak/>
        <w:t xml:space="preserve">проблемы: </w:t>
      </w:r>
      <w:r w:rsidR="00DE57D8">
        <w:rPr>
          <w:rFonts w:ascii="Times New Roman" w:hAnsi="Times New Roman" w:cs="Times New Roman"/>
          <w:sz w:val="28"/>
        </w:rPr>
        <w:t>финансовые, трудоустройство</w:t>
      </w:r>
      <w:r w:rsidR="004C4DC4" w:rsidRPr="004C4DC4">
        <w:rPr>
          <w:rFonts w:ascii="Times New Roman" w:hAnsi="Times New Roman" w:cs="Times New Roman"/>
          <w:sz w:val="28"/>
        </w:rPr>
        <w:t xml:space="preserve">, ограничение жизнедеятельности, медицинские, психологические и тд. У детей в </w:t>
      </w:r>
      <w:r w:rsidR="004C4DC4">
        <w:rPr>
          <w:rFonts w:ascii="Times New Roman" w:hAnsi="Times New Roman" w:cs="Times New Roman"/>
          <w:sz w:val="28"/>
        </w:rPr>
        <w:t xml:space="preserve">таких семьях наблюдается низкая </w:t>
      </w:r>
      <w:r w:rsidR="004C4DC4" w:rsidRPr="004C4DC4">
        <w:rPr>
          <w:rFonts w:ascii="Times New Roman" w:hAnsi="Times New Roman" w:cs="Times New Roman"/>
          <w:sz w:val="28"/>
        </w:rPr>
        <w:t>самооценка, неадекватное представление о значении собственной личности, что отрицательно сказыв</w:t>
      </w:r>
      <w:r w:rsidR="004C4DC4">
        <w:rPr>
          <w:rFonts w:ascii="Times New Roman" w:hAnsi="Times New Roman" w:cs="Times New Roman"/>
          <w:sz w:val="28"/>
        </w:rPr>
        <w:t xml:space="preserve">ается на их дальнейшей судьбе. </w:t>
      </w:r>
      <w:r w:rsidR="004C4DC4" w:rsidRPr="004C4DC4">
        <w:rPr>
          <w:rFonts w:ascii="Times New Roman" w:hAnsi="Times New Roman" w:cs="Times New Roman"/>
          <w:sz w:val="28"/>
        </w:rPr>
        <w:t>Семья, замкнутая на своих проблемах, постепенно утрачивает влияние на ребёнка и отторгает его. Ему не достаёт понимания, заботы, он чувствует себя лишним, всё бол</w:t>
      </w:r>
      <w:r w:rsidR="004C4DC4">
        <w:rPr>
          <w:rFonts w:ascii="Times New Roman" w:hAnsi="Times New Roman" w:cs="Times New Roman"/>
          <w:sz w:val="28"/>
        </w:rPr>
        <w:t xml:space="preserve">ьше времени проводит вне дома. </w:t>
      </w:r>
      <w:r w:rsidR="004C4DC4" w:rsidRPr="004C4DC4">
        <w:rPr>
          <w:rFonts w:ascii="Times New Roman" w:hAnsi="Times New Roman" w:cs="Times New Roman"/>
          <w:sz w:val="28"/>
        </w:rPr>
        <w:t>Первостепенными задачами проекта являются - создание нормального для подростков окружения, нормализация внутри коллективных отношений и предотвращений желаний пр</w:t>
      </w:r>
      <w:r w:rsidR="004C4DC4">
        <w:rPr>
          <w:rFonts w:ascii="Times New Roman" w:hAnsi="Times New Roman" w:cs="Times New Roman"/>
          <w:sz w:val="28"/>
        </w:rPr>
        <w:t>иобщиться к пагубным привычкам.</w:t>
      </w:r>
    </w:p>
    <w:p w:rsidR="00713E1E" w:rsidRDefault="00713E1E" w:rsidP="00894514">
      <w:pPr>
        <w:pStyle w:val="a3"/>
        <w:ind w:firstLine="360"/>
        <w:jc w:val="both"/>
        <w:rPr>
          <w:rFonts w:ascii="Times New Roman" w:hAnsi="Times New Roman" w:cs="Times New Roman"/>
          <w:sz w:val="28"/>
        </w:rPr>
      </w:pPr>
    </w:p>
    <w:p w:rsidR="00146046" w:rsidRPr="00883619" w:rsidRDefault="00146046" w:rsidP="00356360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</w:rPr>
      </w:pPr>
      <w:r w:rsidRPr="00883619">
        <w:rPr>
          <w:rFonts w:ascii="Times New Roman" w:hAnsi="Times New Roman" w:cs="Times New Roman"/>
          <w:b/>
          <w:sz w:val="28"/>
        </w:rPr>
        <w:t xml:space="preserve">Цель и задачи проекта: </w:t>
      </w:r>
    </w:p>
    <w:p w:rsidR="004C4DC4" w:rsidRPr="004C4DC4" w:rsidRDefault="004C4DC4" w:rsidP="00894514">
      <w:pPr>
        <w:pStyle w:val="a3"/>
        <w:jc w:val="both"/>
        <w:rPr>
          <w:rFonts w:ascii="Times New Roman" w:hAnsi="Times New Roman" w:cs="Times New Roman"/>
          <w:sz w:val="28"/>
        </w:rPr>
      </w:pPr>
      <w:r w:rsidRPr="00146046">
        <w:rPr>
          <w:rFonts w:ascii="Times New Roman" w:hAnsi="Times New Roman" w:cs="Times New Roman"/>
          <w:b/>
          <w:sz w:val="28"/>
        </w:rPr>
        <w:t>Цель</w:t>
      </w:r>
      <w:r w:rsidRPr="004C4DC4">
        <w:rPr>
          <w:rFonts w:ascii="Times New Roman" w:hAnsi="Times New Roman" w:cs="Times New Roman"/>
          <w:sz w:val="28"/>
        </w:rPr>
        <w:t xml:space="preserve"> - </w:t>
      </w:r>
      <w:r w:rsidR="00146046">
        <w:rPr>
          <w:rFonts w:ascii="Times New Roman" w:hAnsi="Times New Roman" w:cs="Times New Roman"/>
          <w:sz w:val="28"/>
        </w:rPr>
        <w:t>создание организационно-педагогических условий для формирования психологического и духовного здоровья несовершеннолетним находящихся в социально-опасном положении;</w:t>
      </w:r>
    </w:p>
    <w:p w:rsidR="004C4DC4" w:rsidRPr="004C4DC4" w:rsidRDefault="004C4DC4" w:rsidP="00146046">
      <w:pPr>
        <w:pStyle w:val="a3"/>
        <w:rPr>
          <w:rFonts w:ascii="Times New Roman" w:hAnsi="Times New Roman" w:cs="Times New Roman"/>
          <w:sz w:val="28"/>
        </w:rPr>
      </w:pPr>
      <w:r w:rsidRPr="00146046">
        <w:rPr>
          <w:rFonts w:ascii="Times New Roman" w:hAnsi="Times New Roman" w:cs="Times New Roman"/>
          <w:b/>
          <w:sz w:val="28"/>
        </w:rPr>
        <w:t>Задачи</w:t>
      </w:r>
      <w:r w:rsidRPr="004C4DC4">
        <w:rPr>
          <w:rFonts w:ascii="Times New Roman" w:hAnsi="Times New Roman" w:cs="Times New Roman"/>
          <w:sz w:val="28"/>
        </w:rPr>
        <w:t>:</w:t>
      </w:r>
    </w:p>
    <w:p w:rsidR="003F3411" w:rsidRDefault="004C4DC4" w:rsidP="003F3411">
      <w:pPr>
        <w:pStyle w:val="a3"/>
        <w:rPr>
          <w:rFonts w:ascii="Times New Roman" w:hAnsi="Times New Roman" w:cs="Times New Roman"/>
          <w:sz w:val="28"/>
        </w:rPr>
      </w:pPr>
      <w:r w:rsidRPr="004C4DC4">
        <w:rPr>
          <w:rFonts w:ascii="Times New Roman" w:hAnsi="Times New Roman" w:cs="Times New Roman"/>
          <w:sz w:val="28"/>
        </w:rPr>
        <w:t xml:space="preserve">- </w:t>
      </w:r>
      <w:r w:rsidR="00146046">
        <w:rPr>
          <w:rFonts w:ascii="Times New Roman" w:hAnsi="Times New Roman" w:cs="Times New Roman"/>
          <w:sz w:val="28"/>
        </w:rPr>
        <w:t xml:space="preserve">Создать условия несовершеннолетним детям в период каникул для различных навыков межличностного общения и </w:t>
      </w:r>
      <w:r w:rsidR="003F3411">
        <w:rPr>
          <w:rFonts w:ascii="Times New Roman" w:hAnsi="Times New Roman" w:cs="Times New Roman"/>
          <w:sz w:val="28"/>
        </w:rPr>
        <w:t>организации интересного досуга;</w:t>
      </w:r>
    </w:p>
    <w:p w:rsidR="00146046" w:rsidRDefault="003F3411" w:rsidP="003F341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46046">
        <w:rPr>
          <w:rFonts w:ascii="Times New Roman" w:hAnsi="Times New Roman" w:cs="Times New Roman"/>
          <w:sz w:val="28"/>
        </w:rPr>
        <w:t>Осуществить пропаганду здорового образа жизни;</w:t>
      </w:r>
    </w:p>
    <w:p w:rsidR="004C4DC4" w:rsidRPr="004C4DC4" w:rsidRDefault="003F3411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</w:t>
      </w:r>
      <w:r w:rsidR="004C4DC4" w:rsidRPr="004C4DC4">
        <w:rPr>
          <w:rFonts w:ascii="Times New Roman" w:hAnsi="Times New Roman" w:cs="Times New Roman"/>
          <w:sz w:val="28"/>
        </w:rPr>
        <w:t>беспечить условия для личностного развития несовершеннолетних;</w:t>
      </w:r>
    </w:p>
    <w:p w:rsidR="004C4DC4" w:rsidRPr="004C4DC4" w:rsidRDefault="003F3411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</w:t>
      </w:r>
      <w:r w:rsidR="004C4DC4" w:rsidRPr="004C4DC4">
        <w:rPr>
          <w:rFonts w:ascii="Times New Roman" w:hAnsi="Times New Roman" w:cs="Times New Roman"/>
          <w:sz w:val="28"/>
        </w:rPr>
        <w:t>рганизовать содержательный досуг;</w:t>
      </w:r>
    </w:p>
    <w:p w:rsidR="004C4DC4" w:rsidRPr="004C4DC4" w:rsidRDefault="003F3411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</w:t>
      </w:r>
      <w:r w:rsidR="004C4DC4" w:rsidRPr="004C4DC4">
        <w:rPr>
          <w:rFonts w:ascii="Times New Roman" w:hAnsi="Times New Roman" w:cs="Times New Roman"/>
          <w:sz w:val="28"/>
        </w:rPr>
        <w:t>пособствовать раскрытию творческих способностей;</w:t>
      </w:r>
    </w:p>
    <w:p w:rsidR="004C4DC4" w:rsidRPr="004C4DC4" w:rsidRDefault="003F3411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</w:t>
      </w:r>
      <w:r w:rsidR="004C4DC4" w:rsidRPr="004C4DC4">
        <w:rPr>
          <w:rFonts w:ascii="Times New Roman" w:hAnsi="Times New Roman" w:cs="Times New Roman"/>
          <w:sz w:val="28"/>
        </w:rPr>
        <w:t>низить асоциаль</w:t>
      </w:r>
      <w:r w:rsidR="00146046">
        <w:rPr>
          <w:rFonts w:ascii="Times New Roman" w:hAnsi="Times New Roman" w:cs="Times New Roman"/>
          <w:sz w:val="28"/>
        </w:rPr>
        <w:t xml:space="preserve">ную направленность и агрессию у </w:t>
      </w:r>
      <w:r w:rsidR="004C4DC4" w:rsidRPr="004C4DC4">
        <w:rPr>
          <w:rFonts w:ascii="Times New Roman" w:hAnsi="Times New Roman" w:cs="Times New Roman"/>
          <w:sz w:val="28"/>
        </w:rPr>
        <w:t>несовершеннолетних;</w:t>
      </w:r>
    </w:p>
    <w:p w:rsidR="00146046" w:rsidRDefault="003F3411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</w:t>
      </w:r>
      <w:r w:rsidR="004C4DC4" w:rsidRPr="004C4DC4">
        <w:rPr>
          <w:rFonts w:ascii="Times New Roman" w:hAnsi="Times New Roman" w:cs="Times New Roman"/>
          <w:sz w:val="28"/>
        </w:rPr>
        <w:t xml:space="preserve">овлечь несовершеннолетних в </w:t>
      </w:r>
      <w:r w:rsidR="00146046">
        <w:rPr>
          <w:rFonts w:ascii="Times New Roman" w:hAnsi="Times New Roman" w:cs="Times New Roman"/>
          <w:sz w:val="28"/>
        </w:rPr>
        <w:t>активную, творческую, социально-</w:t>
      </w:r>
    </w:p>
    <w:p w:rsidR="00D142BF" w:rsidRDefault="00146046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4C4DC4" w:rsidRPr="004C4DC4">
        <w:rPr>
          <w:rFonts w:ascii="Times New Roman" w:hAnsi="Times New Roman" w:cs="Times New Roman"/>
          <w:sz w:val="28"/>
        </w:rPr>
        <w:t>психологическую и спортивную деятельность.</w:t>
      </w:r>
    </w:p>
    <w:p w:rsidR="009961DA" w:rsidRPr="00356360" w:rsidRDefault="00D142BF" w:rsidP="001460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D142BF">
        <w:rPr>
          <w:rFonts w:ascii="Times New Roman" w:hAnsi="Times New Roman" w:cs="Times New Roman"/>
          <w:b/>
          <w:sz w:val="28"/>
        </w:rPr>
        <w:t>4.</w:t>
      </w:r>
      <w:r>
        <w:rPr>
          <w:rFonts w:ascii="Times New Roman" w:hAnsi="Times New Roman" w:cs="Times New Roman"/>
          <w:sz w:val="28"/>
        </w:rPr>
        <w:t xml:space="preserve"> </w:t>
      </w:r>
      <w:r w:rsidR="009961DA" w:rsidRPr="009961DA">
        <w:rPr>
          <w:rFonts w:ascii="Times New Roman" w:hAnsi="Times New Roman" w:cs="Times New Roman"/>
          <w:b/>
          <w:sz w:val="28"/>
        </w:rPr>
        <w:t>Основания для разработки проекта и организации каникул</w:t>
      </w:r>
    </w:p>
    <w:p w:rsidR="00356360" w:rsidRPr="00356360" w:rsidRDefault="00356360" w:rsidP="00356360">
      <w:pPr>
        <w:pStyle w:val="a3"/>
        <w:rPr>
          <w:rFonts w:ascii="Times New Roman" w:hAnsi="Times New Roman" w:cs="Times New Roman"/>
          <w:sz w:val="28"/>
        </w:rPr>
      </w:pPr>
      <w:r w:rsidRPr="00356360">
        <w:rPr>
          <w:rFonts w:ascii="Times New Roman" w:hAnsi="Times New Roman" w:cs="Times New Roman"/>
          <w:sz w:val="28"/>
        </w:rPr>
        <w:t>- «Конвенция о правах ребёнка»</w:t>
      </w:r>
    </w:p>
    <w:p w:rsidR="00DE57D8" w:rsidRDefault="00DE57D8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Муниципальная Программа «Профилактика правонарушений» 120 Федеральный закон от 24.06.99г.</w:t>
      </w:r>
    </w:p>
    <w:p w:rsidR="00101C38" w:rsidRPr="00D142BF" w:rsidRDefault="00101C38" w:rsidP="00101C38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</w:rPr>
      </w:pPr>
      <w:r w:rsidRPr="00101C38">
        <w:rPr>
          <w:rFonts w:ascii="Times New Roman" w:hAnsi="Times New Roman" w:cs="Times New Roman"/>
          <w:b/>
          <w:sz w:val="28"/>
        </w:rPr>
        <w:t>Основные направления проекта</w:t>
      </w:r>
      <w:r w:rsidR="00356360">
        <w:rPr>
          <w:rFonts w:ascii="Times New Roman" w:hAnsi="Times New Roman" w:cs="Times New Roman"/>
          <w:b/>
          <w:sz w:val="28"/>
        </w:rPr>
        <w:t>:</w:t>
      </w:r>
    </w:p>
    <w:p w:rsidR="00101C38" w:rsidRPr="00101C38" w:rsidRDefault="00101C38" w:rsidP="00101C38">
      <w:pPr>
        <w:pStyle w:val="a3"/>
        <w:rPr>
          <w:rFonts w:ascii="Times New Roman" w:hAnsi="Times New Roman" w:cs="Times New Roman"/>
          <w:sz w:val="28"/>
        </w:rPr>
      </w:pPr>
      <w:r w:rsidRPr="00101C38">
        <w:rPr>
          <w:rFonts w:ascii="Times New Roman" w:hAnsi="Times New Roman" w:cs="Times New Roman"/>
          <w:sz w:val="28"/>
        </w:rPr>
        <w:t>- спортивно-оздоровительные мероприятия (и на свежем воздухе);</w:t>
      </w:r>
    </w:p>
    <w:p w:rsidR="00101C38" w:rsidRPr="00101C38" w:rsidRDefault="00101C38" w:rsidP="00101C38">
      <w:pPr>
        <w:pStyle w:val="a3"/>
        <w:rPr>
          <w:rFonts w:ascii="Times New Roman" w:hAnsi="Times New Roman" w:cs="Times New Roman"/>
          <w:sz w:val="28"/>
        </w:rPr>
      </w:pPr>
      <w:r w:rsidRPr="00101C38">
        <w:rPr>
          <w:rFonts w:ascii="Times New Roman" w:hAnsi="Times New Roman" w:cs="Times New Roman"/>
          <w:sz w:val="28"/>
        </w:rPr>
        <w:t>- туристические мероприятия (и на свежем воздухе);</w:t>
      </w:r>
    </w:p>
    <w:p w:rsidR="00101C38" w:rsidRPr="00101C38" w:rsidRDefault="00101C38" w:rsidP="00101C38">
      <w:pPr>
        <w:pStyle w:val="a3"/>
        <w:rPr>
          <w:rFonts w:ascii="Times New Roman" w:hAnsi="Times New Roman" w:cs="Times New Roman"/>
          <w:sz w:val="28"/>
        </w:rPr>
      </w:pPr>
      <w:r w:rsidRPr="00101C38">
        <w:rPr>
          <w:rFonts w:ascii="Times New Roman" w:hAnsi="Times New Roman" w:cs="Times New Roman"/>
          <w:sz w:val="28"/>
        </w:rPr>
        <w:t>- интеллектуальные, досуговые, творческие мероприятия;</w:t>
      </w:r>
    </w:p>
    <w:p w:rsidR="00101C38" w:rsidRPr="00101C38" w:rsidRDefault="00101C38" w:rsidP="00101C38">
      <w:pPr>
        <w:pStyle w:val="a3"/>
        <w:rPr>
          <w:rFonts w:ascii="Times New Roman" w:hAnsi="Times New Roman" w:cs="Times New Roman"/>
          <w:sz w:val="28"/>
        </w:rPr>
      </w:pPr>
      <w:r w:rsidRPr="00101C38">
        <w:rPr>
          <w:rFonts w:ascii="Times New Roman" w:hAnsi="Times New Roman" w:cs="Times New Roman"/>
          <w:sz w:val="28"/>
        </w:rPr>
        <w:t>- посещение музеев города Усолье-Сибирское;</w:t>
      </w:r>
    </w:p>
    <w:p w:rsidR="00101C38" w:rsidRPr="00101C38" w:rsidRDefault="00101C38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101C38">
        <w:rPr>
          <w:rFonts w:ascii="Times New Roman" w:hAnsi="Times New Roman" w:cs="Times New Roman"/>
          <w:sz w:val="28"/>
        </w:rPr>
        <w:t xml:space="preserve">- проведение профилактических бесед со специалистами </w:t>
      </w:r>
      <w:r>
        <w:rPr>
          <w:rFonts w:ascii="Times New Roman" w:hAnsi="Times New Roman" w:cs="Times New Roman"/>
          <w:sz w:val="28"/>
        </w:rPr>
        <w:t>различных</w:t>
      </w:r>
      <w:r w:rsidRPr="00101C38">
        <w:rPr>
          <w:rFonts w:ascii="Times New Roman" w:hAnsi="Times New Roman" w:cs="Times New Roman"/>
          <w:sz w:val="28"/>
        </w:rPr>
        <w:t xml:space="preserve"> ведомств;</w:t>
      </w:r>
    </w:p>
    <w:p w:rsidR="00D142BF" w:rsidRDefault="00101C38" w:rsidP="00CD7068">
      <w:pPr>
        <w:pStyle w:val="a3"/>
        <w:rPr>
          <w:rFonts w:ascii="Times New Roman" w:hAnsi="Times New Roman" w:cs="Times New Roman"/>
          <w:sz w:val="28"/>
        </w:rPr>
      </w:pPr>
      <w:r w:rsidRPr="00101C38">
        <w:rPr>
          <w:rFonts w:ascii="Times New Roman" w:hAnsi="Times New Roman" w:cs="Times New Roman"/>
          <w:sz w:val="28"/>
        </w:rPr>
        <w:t>- освещение СМИ значимых событий.</w:t>
      </w:r>
    </w:p>
    <w:p w:rsidR="00D142BF" w:rsidRDefault="00D142BF" w:rsidP="00CD7068">
      <w:pPr>
        <w:pStyle w:val="a3"/>
        <w:rPr>
          <w:rFonts w:ascii="Times New Roman" w:hAnsi="Times New Roman" w:cs="Times New Roman"/>
          <w:sz w:val="28"/>
        </w:rPr>
      </w:pPr>
    </w:p>
    <w:p w:rsidR="00CD7068" w:rsidRDefault="00CD7068" w:rsidP="00CD1DD1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Целевая аудитория:</w:t>
      </w:r>
    </w:p>
    <w:p w:rsidR="00D142BF" w:rsidRDefault="00CD1DD1" w:rsidP="00DE57D8">
      <w:pPr>
        <w:pStyle w:val="a3"/>
        <w:jc w:val="both"/>
        <w:rPr>
          <w:rFonts w:ascii="Times New Roman" w:hAnsi="Times New Roman" w:cs="Times New Roman"/>
          <w:sz w:val="28"/>
        </w:rPr>
      </w:pPr>
      <w:r w:rsidRPr="001B359A">
        <w:rPr>
          <w:rFonts w:ascii="Times New Roman" w:hAnsi="Times New Roman" w:cs="Times New Roman"/>
          <w:sz w:val="28"/>
        </w:rPr>
        <w:t>Д</w:t>
      </w:r>
      <w:r w:rsidR="00CD7068" w:rsidRPr="001B359A">
        <w:rPr>
          <w:rFonts w:ascii="Times New Roman" w:hAnsi="Times New Roman" w:cs="Times New Roman"/>
          <w:sz w:val="28"/>
        </w:rPr>
        <w:t>ети 5-8 классов (11-15 лет)</w:t>
      </w:r>
      <w:r w:rsidR="00CD7068">
        <w:rPr>
          <w:rFonts w:ascii="Times New Roman" w:hAnsi="Times New Roman" w:cs="Times New Roman"/>
          <w:sz w:val="28"/>
        </w:rPr>
        <w:t xml:space="preserve"> образовательных организаций, находящихс</w:t>
      </w:r>
      <w:r>
        <w:rPr>
          <w:rFonts w:ascii="Times New Roman" w:hAnsi="Times New Roman" w:cs="Times New Roman"/>
          <w:sz w:val="28"/>
        </w:rPr>
        <w:t>я в социально-опасном положении (</w:t>
      </w:r>
      <w:r w:rsidR="0085714A">
        <w:rPr>
          <w:rFonts w:ascii="Times New Roman" w:hAnsi="Times New Roman" w:cs="Times New Roman"/>
          <w:color w:val="000000" w:themeColor="text1"/>
          <w:sz w:val="28"/>
        </w:rPr>
        <w:t xml:space="preserve">всего </w:t>
      </w:r>
      <w:r w:rsidRPr="00CD1DD1">
        <w:rPr>
          <w:rFonts w:ascii="Times New Roman" w:hAnsi="Times New Roman" w:cs="Times New Roman"/>
          <w:sz w:val="28"/>
        </w:rPr>
        <w:t>70 несовершеннолетних</w:t>
      </w:r>
      <w:r>
        <w:rPr>
          <w:rFonts w:ascii="Times New Roman" w:hAnsi="Times New Roman" w:cs="Times New Roman"/>
          <w:sz w:val="28"/>
        </w:rPr>
        <w:t>).</w:t>
      </w:r>
    </w:p>
    <w:p w:rsidR="001F3006" w:rsidRDefault="001F3006" w:rsidP="00DE57D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D7068" w:rsidRDefault="00CD7068" w:rsidP="00D142BF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Механизм реализации проекта.</w:t>
      </w:r>
    </w:p>
    <w:p w:rsidR="00CD7068" w:rsidRDefault="00D142BF" w:rsidP="00591B70">
      <w:pPr>
        <w:pStyle w:val="a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="00CD7068" w:rsidRPr="00CD7068">
        <w:rPr>
          <w:rFonts w:ascii="Times New Roman" w:hAnsi="Times New Roman" w:cs="Times New Roman"/>
          <w:sz w:val="28"/>
        </w:rPr>
        <w:t xml:space="preserve">Выявление участников проекта путём сбора и систематизации, полученной от </w:t>
      </w:r>
      <w:r w:rsidR="00DE57D8">
        <w:rPr>
          <w:rFonts w:ascii="Times New Roman" w:hAnsi="Times New Roman" w:cs="Times New Roman"/>
          <w:sz w:val="28"/>
        </w:rPr>
        <w:t xml:space="preserve">КДН и </w:t>
      </w:r>
      <w:r w:rsidR="001F3006">
        <w:rPr>
          <w:rFonts w:ascii="Times New Roman" w:hAnsi="Times New Roman" w:cs="Times New Roman"/>
          <w:sz w:val="28"/>
        </w:rPr>
        <w:t xml:space="preserve">ОДН, отдел образования </w:t>
      </w:r>
      <w:r w:rsidR="00CD7068" w:rsidRPr="00CD7068">
        <w:rPr>
          <w:rFonts w:ascii="Times New Roman" w:hAnsi="Times New Roman" w:cs="Times New Roman"/>
          <w:sz w:val="28"/>
        </w:rPr>
        <w:t>УСКВ.</w:t>
      </w:r>
    </w:p>
    <w:p w:rsidR="00127187" w:rsidRDefault="00D142BF" w:rsidP="00591B70">
      <w:pPr>
        <w:pStyle w:val="a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7068" w:rsidRPr="00CD7068">
        <w:rPr>
          <w:rFonts w:ascii="Times New Roman" w:hAnsi="Times New Roman" w:cs="Times New Roman"/>
          <w:sz w:val="28"/>
        </w:rPr>
        <w:t>Выявление интересов несовершеннолетних, помощь в выборе творческого дела;</w:t>
      </w:r>
    </w:p>
    <w:p w:rsidR="00127187" w:rsidRDefault="00D142BF" w:rsidP="00591B70">
      <w:pPr>
        <w:pStyle w:val="a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CD7068" w:rsidRPr="00127187">
        <w:rPr>
          <w:rFonts w:ascii="Times New Roman" w:hAnsi="Times New Roman" w:cs="Times New Roman"/>
          <w:sz w:val="28"/>
        </w:rPr>
        <w:t>Психологическая и педагогическая помощь и поддержка путём вовлечения в мероприятия проекта;</w:t>
      </w:r>
    </w:p>
    <w:p w:rsidR="00DF0333" w:rsidRPr="001F3006" w:rsidRDefault="00D142BF" w:rsidP="00CD7068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7068" w:rsidRPr="00127187">
        <w:rPr>
          <w:rFonts w:ascii="Times New Roman" w:hAnsi="Times New Roman" w:cs="Times New Roman"/>
          <w:sz w:val="28"/>
        </w:rPr>
        <w:t>Анализ реализации проекта.</w:t>
      </w:r>
    </w:p>
    <w:p w:rsidR="00CD7068" w:rsidRDefault="00CD7068" w:rsidP="0008007C">
      <w:pPr>
        <w:pStyle w:val="a3"/>
        <w:numPr>
          <w:ilvl w:val="1"/>
          <w:numId w:val="15"/>
        </w:numPr>
        <w:rPr>
          <w:rFonts w:ascii="Times New Roman" w:hAnsi="Times New Roman" w:cs="Times New Roman"/>
          <w:sz w:val="28"/>
        </w:rPr>
      </w:pPr>
      <w:r w:rsidRPr="00B44E90">
        <w:rPr>
          <w:rFonts w:ascii="Times New Roman" w:hAnsi="Times New Roman" w:cs="Times New Roman"/>
          <w:b/>
          <w:sz w:val="28"/>
        </w:rPr>
        <w:t>Сроки реализации</w:t>
      </w:r>
      <w:r>
        <w:rPr>
          <w:rFonts w:ascii="Times New Roman" w:hAnsi="Times New Roman" w:cs="Times New Roman"/>
          <w:sz w:val="28"/>
        </w:rPr>
        <w:t xml:space="preserve">: </w:t>
      </w:r>
    </w:p>
    <w:p w:rsidR="00F84B3F" w:rsidRDefault="00F84B3F" w:rsidP="00F84B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Весенние каникулы: проект «Успешные каникулы»; </w:t>
      </w:r>
    </w:p>
    <w:p w:rsidR="00F84B3F" w:rsidRDefault="00924BA3" w:rsidP="00F84B3F">
      <w:pPr>
        <w:pStyle w:val="a3"/>
        <w:rPr>
          <w:rFonts w:ascii="Times New Roman" w:hAnsi="Times New Roman" w:cs="Times New Roman"/>
          <w:sz w:val="28"/>
        </w:rPr>
      </w:pPr>
      <w:r w:rsidRPr="001B359A">
        <w:rPr>
          <w:rFonts w:ascii="Times New Roman" w:hAnsi="Times New Roman" w:cs="Times New Roman"/>
          <w:sz w:val="28"/>
        </w:rPr>
        <w:t>- с 22 марта по 26 марта 2021г.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6294" w:rsidRDefault="00F84B3F" w:rsidP="00CD706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Летние каникулы: проект «Лето – это маленькая жизнь»;</w:t>
      </w:r>
    </w:p>
    <w:p w:rsidR="006C6294" w:rsidRDefault="00924BA3" w:rsidP="00CD7068">
      <w:pPr>
        <w:pStyle w:val="a3"/>
        <w:rPr>
          <w:rFonts w:ascii="Times New Roman" w:hAnsi="Times New Roman" w:cs="Times New Roman"/>
          <w:sz w:val="28"/>
        </w:rPr>
      </w:pPr>
      <w:r w:rsidRPr="001B359A">
        <w:rPr>
          <w:rFonts w:ascii="Times New Roman" w:hAnsi="Times New Roman" w:cs="Times New Roman"/>
          <w:sz w:val="28"/>
        </w:rPr>
        <w:t xml:space="preserve">- </w:t>
      </w:r>
      <w:r w:rsidR="001B359A" w:rsidRPr="001B359A">
        <w:rPr>
          <w:rFonts w:ascii="Times New Roman" w:hAnsi="Times New Roman" w:cs="Times New Roman"/>
          <w:sz w:val="28"/>
        </w:rPr>
        <w:t>с 23-27 августа</w:t>
      </w:r>
      <w:r w:rsidRPr="001B359A">
        <w:rPr>
          <w:rFonts w:ascii="Times New Roman" w:hAnsi="Times New Roman" w:cs="Times New Roman"/>
          <w:sz w:val="28"/>
        </w:rPr>
        <w:t xml:space="preserve"> 2021.</w:t>
      </w:r>
    </w:p>
    <w:p w:rsidR="00F84B3F" w:rsidRDefault="00F84B3F" w:rsidP="00F84B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Осенние каникулы: проект «Успешные каникулы» </w:t>
      </w:r>
    </w:p>
    <w:p w:rsidR="006C6294" w:rsidRPr="001C729C" w:rsidRDefault="00924BA3" w:rsidP="00CD7068">
      <w:pPr>
        <w:pStyle w:val="a3"/>
        <w:rPr>
          <w:rFonts w:ascii="Times New Roman" w:hAnsi="Times New Roman" w:cs="Times New Roman"/>
          <w:sz w:val="28"/>
        </w:rPr>
      </w:pPr>
      <w:r w:rsidRPr="001B359A">
        <w:rPr>
          <w:rFonts w:ascii="Times New Roman" w:hAnsi="Times New Roman" w:cs="Times New Roman"/>
          <w:sz w:val="28"/>
        </w:rPr>
        <w:t>- с 01 ноября по 05 ноября 2021г.</w:t>
      </w:r>
    </w:p>
    <w:p w:rsidR="00101C38" w:rsidRDefault="00101C38" w:rsidP="00101C38">
      <w:pPr>
        <w:pStyle w:val="a3"/>
        <w:rPr>
          <w:rFonts w:ascii="Times New Roman" w:hAnsi="Times New Roman" w:cs="Times New Roman"/>
          <w:b/>
          <w:sz w:val="28"/>
        </w:rPr>
      </w:pPr>
    </w:p>
    <w:p w:rsidR="00DF0333" w:rsidRPr="00D142BF" w:rsidRDefault="00DF0333" w:rsidP="0008007C">
      <w:pPr>
        <w:pStyle w:val="a3"/>
        <w:numPr>
          <w:ilvl w:val="1"/>
          <w:numId w:val="15"/>
        </w:numPr>
        <w:rPr>
          <w:rFonts w:ascii="Times New Roman" w:hAnsi="Times New Roman" w:cs="Times New Roman"/>
          <w:b/>
          <w:sz w:val="28"/>
        </w:rPr>
      </w:pPr>
      <w:r w:rsidRPr="00DF0333">
        <w:rPr>
          <w:rFonts w:ascii="Times New Roman" w:hAnsi="Times New Roman" w:cs="Times New Roman"/>
          <w:b/>
          <w:sz w:val="28"/>
        </w:rPr>
        <w:t>Осн</w:t>
      </w:r>
      <w:r>
        <w:rPr>
          <w:rFonts w:ascii="Times New Roman" w:hAnsi="Times New Roman" w:cs="Times New Roman"/>
          <w:b/>
          <w:sz w:val="28"/>
        </w:rPr>
        <w:t>овные этапы реализации проекта.</w:t>
      </w:r>
    </w:p>
    <w:p w:rsidR="00DF0333" w:rsidRPr="00DF0333" w:rsidRDefault="00DF0333" w:rsidP="00DF0333">
      <w:pPr>
        <w:pStyle w:val="a3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1 этап-организационный.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Создание коллектива педагогов и сотрудников ОДН, КДН, полиции, психологов, социальных педагогов, работающих над проектом.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 xml:space="preserve">- Взаимодействие с культурно-досуговыми учреждениями – музеями города. 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Знакомство с несовершеннолетними.</w:t>
      </w:r>
    </w:p>
    <w:p w:rsidR="00DF0333" w:rsidRPr="00713E1E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0A70AA">
        <w:rPr>
          <w:rFonts w:ascii="Times New Roman" w:hAnsi="Times New Roman" w:cs="Times New Roman"/>
          <w:b/>
          <w:sz w:val="28"/>
        </w:rPr>
        <w:t>2 этап-основной</w:t>
      </w:r>
      <w:r w:rsidR="00F84B3F">
        <w:rPr>
          <w:rFonts w:ascii="Times New Roman" w:hAnsi="Times New Roman" w:cs="Times New Roman"/>
          <w:b/>
          <w:sz w:val="28"/>
        </w:rPr>
        <w:t>.</w:t>
      </w:r>
      <w:r w:rsidRPr="00713E1E">
        <w:rPr>
          <w:rFonts w:ascii="Times New Roman" w:hAnsi="Times New Roman" w:cs="Times New Roman"/>
          <w:sz w:val="28"/>
        </w:rPr>
        <w:t xml:space="preserve"> 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Реализация основной идеи проекта.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Проведение мероприятий согласно план-сетке.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Вовлечение несовершеннолетних в основные творческие, спортивные, досуговы направления проекта.</w:t>
      </w:r>
    </w:p>
    <w:p w:rsidR="00DF0333" w:rsidRPr="000A70AA" w:rsidRDefault="00DF0333" w:rsidP="00591B70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0A70AA">
        <w:rPr>
          <w:rFonts w:ascii="Times New Roman" w:hAnsi="Times New Roman" w:cs="Times New Roman"/>
          <w:b/>
          <w:sz w:val="28"/>
        </w:rPr>
        <w:t xml:space="preserve">3 этап – заключительный.  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закрытие проекта: награждение грамотами, подарками.</w:t>
      </w:r>
    </w:p>
    <w:p w:rsidR="00DF0333" w:rsidRPr="00DF0333" w:rsidRDefault="00DF0333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>- показ отчётных материалов в м/медийной презентации.</w:t>
      </w:r>
    </w:p>
    <w:p w:rsidR="00DD16C6" w:rsidRDefault="00DF0333" w:rsidP="00DD16C6">
      <w:pPr>
        <w:pStyle w:val="a3"/>
        <w:rPr>
          <w:rFonts w:ascii="Times New Roman" w:hAnsi="Times New Roman" w:cs="Times New Roman"/>
          <w:sz w:val="28"/>
        </w:rPr>
      </w:pPr>
      <w:r w:rsidRPr="00DF0333">
        <w:rPr>
          <w:rFonts w:ascii="Times New Roman" w:hAnsi="Times New Roman" w:cs="Times New Roman"/>
          <w:sz w:val="28"/>
        </w:rPr>
        <w:t xml:space="preserve">- анализ и выработка </w:t>
      </w:r>
      <w:r w:rsidR="00DD16C6">
        <w:rPr>
          <w:rFonts w:ascii="Times New Roman" w:hAnsi="Times New Roman" w:cs="Times New Roman"/>
          <w:sz w:val="28"/>
        </w:rPr>
        <w:t>предложений перспектив проекта.</w:t>
      </w:r>
    </w:p>
    <w:p w:rsidR="00DD16C6" w:rsidRDefault="00DD16C6" w:rsidP="00DD16C6">
      <w:pPr>
        <w:pStyle w:val="a3"/>
        <w:rPr>
          <w:rFonts w:ascii="Times New Roman" w:hAnsi="Times New Roman" w:cs="Times New Roman"/>
          <w:sz w:val="28"/>
        </w:rPr>
      </w:pPr>
    </w:p>
    <w:p w:rsidR="00411288" w:rsidRPr="00DD16C6" w:rsidRDefault="0008007C" w:rsidP="00DD16C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8. </w:t>
      </w:r>
      <w:r w:rsidR="00D142BF">
        <w:rPr>
          <w:rFonts w:ascii="Times New Roman" w:hAnsi="Times New Roman" w:cs="Times New Roman"/>
          <w:b/>
          <w:sz w:val="28"/>
        </w:rPr>
        <w:t xml:space="preserve"> </w:t>
      </w:r>
      <w:r w:rsidR="00DD16C6" w:rsidRPr="00DD16C6">
        <w:rPr>
          <w:rFonts w:ascii="Times New Roman" w:hAnsi="Times New Roman" w:cs="Times New Roman"/>
          <w:b/>
          <w:sz w:val="28"/>
        </w:rPr>
        <w:t>Ожидаемые результаты реализации проекта</w:t>
      </w:r>
      <w:r w:rsidR="00356360">
        <w:rPr>
          <w:rFonts w:ascii="Times New Roman" w:hAnsi="Times New Roman" w:cs="Times New Roman"/>
          <w:b/>
          <w:sz w:val="28"/>
        </w:rPr>
        <w:t>:</w:t>
      </w:r>
    </w:p>
    <w:p w:rsidR="00DD16C6" w:rsidRPr="00DD16C6" w:rsidRDefault="00DD16C6" w:rsidP="00DD16C6">
      <w:pPr>
        <w:pStyle w:val="a3"/>
        <w:rPr>
          <w:rFonts w:ascii="Times New Roman" w:hAnsi="Times New Roman" w:cs="Times New Roman"/>
          <w:sz w:val="28"/>
        </w:rPr>
      </w:pPr>
      <w:r w:rsidRPr="00DD16C6">
        <w:rPr>
          <w:rFonts w:ascii="Times New Roman" w:hAnsi="Times New Roman" w:cs="Times New Roman"/>
          <w:sz w:val="28"/>
        </w:rPr>
        <w:t>- Укрепление здоровья детей;</w:t>
      </w:r>
    </w:p>
    <w:p w:rsidR="00DD16C6" w:rsidRPr="00DD16C6" w:rsidRDefault="00DD16C6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D16C6">
        <w:rPr>
          <w:rFonts w:ascii="Times New Roman" w:hAnsi="Times New Roman" w:cs="Times New Roman"/>
          <w:sz w:val="28"/>
        </w:rPr>
        <w:t>- Улучшение социально-психологического климата подростка;</w:t>
      </w:r>
    </w:p>
    <w:p w:rsidR="00DD16C6" w:rsidRPr="00DD16C6" w:rsidRDefault="00DD16C6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D16C6">
        <w:rPr>
          <w:rFonts w:ascii="Times New Roman" w:hAnsi="Times New Roman" w:cs="Times New Roman"/>
          <w:sz w:val="28"/>
        </w:rPr>
        <w:t>- Снижение темпа роста негативных социальных явлений среди несовершеннолетних;</w:t>
      </w:r>
    </w:p>
    <w:p w:rsidR="00DD16C6" w:rsidRPr="00DD16C6" w:rsidRDefault="00DD16C6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D16C6">
        <w:rPr>
          <w:rFonts w:ascii="Times New Roman" w:hAnsi="Times New Roman" w:cs="Times New Roman"/>
          <w:sz w:val="28"/>
        </w:rPr>
        <w:t>- Укрепление дружбы и сотрудничества между детьми и взрослыми;</w:t>
      </w:r>
    </w:p>
    <w:p w:rsidR="00DD16C6" w:rsidRPr="00DD16C6" w:rsidRDefault="00DD16C6" w:rsidP="00591B70">
      <w:pPr>
        <w:pStyle w:val="a3"/>
        <w:jc w:val="both"/>
        <w:rPr>
          <w:rFonts w:ascii="Times New Roman" w:hAnsi="Times New Roman" w:cs="Times New Roman"/>
          <w:sz w:val="28"/>
        </w:rPr>
      </w:pPr>
      <w:r w:rsidRPr="00DD16C6">
        <w:rPr>
          <w:rFonts w:ascii="Times New Roman" w:hAnsi="Times New Roman" w:cs="Times New Roman"/>
          <w:sz w:val="28"/>
        </w:rPr>
        <w:t>- Формирование умений, навыков, приобретение жизненного опыта адекватного поведения в экстремальных ситуациях.</w:t>
      </w:r>
    </w:p>
    <w:p w:rsidR="00FD7F2E" w:rsidRDefault="00FD7F2E" w:rsidP="00254215">
      <w:pPr>
        <w:pStyle w:val="a3"/>
        <w:rPr>
          <w:rFonts w:ascii="Times New Roman" w:hAnsi="Times New Roman" w:cs="Times New Roman"/>
          <w:sz w:val="28"/>
        </w:rPr>
      </w:pPr>
    </w:p>
    <w:p w:rsidR="00356360" w:rsidRPr="00D142BF" w:rsidRDefault="0008007C" w:rsidP="0008007C">
      <w:pPr>
        <w:pStyle w:val="a3"/>
        <w:ind w:left="72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9.</w:t>
      </w:r>
      <w:r w:rsidR="00411288" w:rsidRPr="00356360">
        <w:rPr>
          <w:rFonts w:ascii="Times New Roman" w:hAnsi="Times New Roman" w:cs="Times New Roman"/>
          <w:b/>
          <w:sz w:val="28"/>
        </w:rPr>
        <w:t xml:space="preserve"> </w:t>
      </w:r>
      <w:r w:rsidR="00083660" w:rsidRPr="00356360">
        <w:rPr>
          <w:rFonts w:ascii="Times New Roman" w:hAnsi="Times New Roman" w:cs="Times New Roman"/>
          <w:b/>
          <w:sz w:val="28"/>
        </w:rPr>
        <w:t>С</w:t>
      </w:r>
      <w:r w:rsidR="00B63678" w:rsidRPr="00356360">
        <w:rPr>
          <w:rFonts w:ascii="Times New Roman" w:hAnsi="Times New Roman" w:cs="Times New Roman"/>
          <w:b/>
          <w:sz w:val="28"/>
        </w:rPr>
        <w:t xml:space="preserve">остав </w:t>
      </w:r>
      <w:r w:rsidR="0034272F" w:rsidRPr="00356360">
        <w:rPr>
          <w:rFonts w:ascii="Times New Roman" w:hAnsi="Times New Roman" w:cs="Times New Roman"/>
          <w:b/>
          <w:sz w:val="28"/>
        </w:rPr>
        <w:t>организаторов</w:t>
      </w:r>
      <w:r w:rsidR="00B63678" w:rsidRPr="00356360">
        <w:rPr>
          <w:rFonts w:ascii="Times New Roman" w:hAnsi="Times New Roman" w:cs="Times New Roman"/>
          <w:b/>
          <w:sz w:val="28"/>
        </w:rPr>
        <w:t xml:space="preserve"> проекта</w:t>
      </w:r>
      <w:r w:rsidR="006C6294">
        <w:rPr>
          <w:rFonts w:ascii="Times New Roman" w:hAnsi="Times New Roman" w:cs="Times New Roman"/>
          <w:b/>
          <w:sz w:val="28"/>
        </w:rPr>
        <w:t xml:space="preserve"> «У</w:t>
      </w:r>
      <w:r w:rsidR="00356360" w:rsidRPr="00D142BF">
        <w:rPr>
          <w:rFonts w:ascii="Times New Roman" w:hAnsi="Times New Roman" w:cs="Times New Roman"/>
          <w:b/>
          <w:sz w:val="28"/>
        </w:rPr>
        <w:t>спешные каникулы»</w:t>
      </w:r>
    </w:p>
    <w:p w:rsidR="00B63678" w:rsidRDefault="00B63678" w:rsidP="00642779">
      <w:pPr>
        <w:pStyle w:val="a3"/>
        <w:rPr>
          <w:rFonts w:ascii="Times New Roman" w:hAnsi="Times New Roman" w:cs="Times New Roman"/>
          <w:sz w:val="28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539"/>
        <w:gridCol w:w="3773"/>
        <w:gridCol w:w="2322"/>
      </w:tblGrid>
      <w:tr w:rsidR="00084D6A" w:rsidTr="00924BA3">
        <w:tc>
          <w:tcPr>
            <w:tcW w:w="3539" w:type="dxa"/>
          </w:tcPr>
          <w:p w:rsidR="00262EC4" w:rsidRDefault="00262EC4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262EC4">
              <w:rPr>
                <w:rFonts w:ascii="Times New Roman" w:hAnsi="Times New Roman" w:cs="Times New Roman"/>
                <w:sz w:val="28"/>
              </w:rPr>
              <w:t xml:space="preserve">Первый заместитель мэра города </w:t>
            </w:r>
          </w:p>
          <w:p w:rsidR="0012651D" w:rsidRPr="00EE7EA4" w:rsidRDefault="00262EC4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262EC4">
              <w:rPr>
                <w:rFonts w:ascii="Times New Roman" w:hAnsi="Times New Roman" w:cs="Times New Roman"/>
                <w:sz w:val="28"/>
              </w:rPr>
              <w:t>-начальник управления по социально культурным вопросам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24BA3">
              <w:rPr>
                <w:rFonts w:ascii="Times New Roman" w:hAnsi="Times New Roman" w:cs="Times New Roman"/>
                <w:sz w:val="28"/>
              </w:rPr>
              <w:t>администрации г. Усолье-Сибирское,</w:t>
            </w:r>
          </w:p>
          <w:p w:rsidR="00084D6A" w:rsidRDefault="00924BA3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</w:t>
            </w:r>
            <w:r w:rsidR="00084D6A">
              <w:rPr>
                <w:rFonts w:ascii="Times New Roman" w:hAnsi="Times New Roman" w:cs="Times New Roman"/>
                <w:sz w:val="28"/>
              </w:rPr>
              <w:t xml:space="preserve">редседатель </w:t>
            </w:r>
          </w:p>
          <w:p w:rsidR="00084D6A" w:rsidRDefault="00084D6A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КДН и ЗП</w:t>
            </w:r>
          </w:p>
        </w:tc>
        <w:tc>
          <w:tcPr>
            <w:tcW w:w="3773" w:type="dxa"/>
          </w:tcPr>
          <w:p w:rsidR="00084D6A" w:rsidRDefault="00084D6A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Панькова </w:t>
            </w:r>
          </w:p>
          <w:p w:rsidR="00084D6A" w:rsidRDefault="00084D6A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Людмила Николаевна</w:t>
            </w:r>
          </w:p>
        </w:tc>
        <w:tc>
          <w:tcPr>
            <w:tcW w:w="2322" w:type="dxa"/>
          </w:tcPr>
          <w:p w:rsidR="00084D6A" w:rsidRDefault="00924BA3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34272F" w:rsidRPr="0034272F">
              <w:rPr>
                <w:rFonts w:ascii="Times New Roman" w:hAnsi="Times New Roman" w:cs="Times New Roman"/>
                <w:sz w:val="28"/>
              </w:rPr>
              <w:t>(39543)6-35-60</w:t>
            </w:r>
            <w:r w:rsidR="0034272F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084D6A" w:rsidTr="00924BA3">
        <w:trPr>
          <w:trHeight w:val="652"/>
        </w:trPr>
        <w:tc>
          <w:tcPr>
            <w:tcW w:w="3539" w:type="dxa"/>
          </w:tcPr>
          <w:p w:rsidR="003228A6" w:rsidRDefault="003228A6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Начальник отдела образования УСКВ</w:t>
            </w:r>
            <w:r w:rsidR="002312FC">
              <w:rPr>
                <w:rFonts w:ascii="Times New Roman" w:hAnsi="Times New Roman" w:cs="Times New Roman"/>
                <w:sz w:val="28"/>
              </w:rPr>
              <w:t xml:space="preserve"> администрации города</w:t>
            </w:r>
            <w:r w:rsidR="00924BA3">
              <w:rPr>
                <w:rFonts w:ascii="Times New Roman" w:hAnsi="Times New Roman" w:cs="Times New Roman"/>
                <w:sz w:val="28"/>
              </w:rPr>
              <w:t>,</w:t>
            </w:r>
          </w:p>
          <w:p w:rsidR="00084D6A" w:rsidRDefault="00924BA3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="00084D6A" w:rsidRPr="00084D6A">
              <w:rPr>
                <w:rFonts w:ascii="Times New Roman" w:hAnsi="Times New Roman" w:cs="Times New Roman"/>
                <w:sz w:val="28"/>
              </w:rPr>
              <w:t xml:space="preserve">аместитель </w:t>
            </w:r>
          </w:p>
          <w:p w:rsidR="00084D6A" w:rsidRDefault="00084D6A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084D6A">
              <w:rPr>
                <w:rFonts w:ascii="Times New Roman" w:hAnsi="Times New Roman" w:cs="Times New Roman"/>
                <w:sz w:val="28"/>
              </w:rPr>
              <w:t xml:space="preserve">председателя КДН и ЗП                                                                                                     </w:t>
            </w:r>
          </w:p>
        </w:tc>
        <w:tc>
          <w:tcPr>
            <w:tcW w:w="3773" w:type="dxa"/>
          </w:tcPr>
          <w:p w:rsidR="0012651D" w:rsidRDefault="00084D6A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084D6A">
              <w:rPr>
                <w:rFonts w:ascii="Times New Roman" w:hAnsi="Times New Roman" w:cs="Times New Roman"/>
                <w:sz w:val="28"/>
              </w:rPr>
              <w:t>Власова</w:t>
            </w:r>
          </w:p>
          <w:p w:rsidR="00084D6A" w:rsidRDefault="00084D6A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084D6A">
              <w:rPr>
                <w:rFonts w:ascii="Times New Roman" w:hAnsi="Times New Roman" w:cs="Times New Roman"/>
                <w:sz w:val="28"/>
              </w:rPr>
              <w:t>Оксана Юрьевна</w:t>
            </w:r>
          </w:p>
        </w:tc>
        <w:tc>
          <w:tcPr>
            <w:tcW w:w="2322" w:type="dxa"/>
          </w:tcPr>
          <w:p w:rsidR="00084D6A" w:rsidRDefault="00924BA3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8(</w:t>
            </w:r>
            <w:r w:rsidR="00084D6A" w:rsidRPr="00084D6A">
              <w:rPr>
                <w:rFonts w:ascii="Times New Roman" w:hAnsi="Times New Roman" w:cs="Times New Roman"/>
                <w:sz w:val="28"/>
              </w:rPr>
              <w:t>39543) 6-26-71</w:t>
            </w:r>
          </w:p>
        </w:tc>
      </w:tr>
      <w:tr w:rsidR="00084D6A" w:rsidTr="00924BA3">
        <w:tc>
          <w:tcPr>
            <w:tcW w:w="3539" w:type="dxa"/>
          </w:tcPr>
          <w:p w:rsidR="00084D6A" w:rsidRPr="00084D6A" w:rsidRDefault="002312FC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2312FC">
              <w:rPr>
                <w:rFonts w:ascii="Times New Roman" w:hAnsi="Times New Roman" w:cs="Times New Roman"/>
                <w:sz w:val="28"/>
              </w:rPr>
              <w:t>Начальник отдела по обеспечению деятельности комиссии по делам несовершеннолетних и защите их прав, ответственный секретарь КДН и ЗП</w:t>
            </w:r>
          </w:p>
        </w:tc>
        <w:tc>
          <w:tcPr>
            <w:tcW w:w="3773" w:type="dxa"/>
          </w:tcPr>
          <w:p w:rsidR="0034272F" w:rsidRDefault="0034272F" w:rsidP="0034272F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34272F">
              <w:rPr>
                <w:rFonts w:ascii="Times New Roman" w:hAnsi="Times New Roman" w:cs="Times New Roman"/>
                <w:sz w:val="28"/>
              </w:rPr>
              <w:t xml:space="preserve">Горбановская </w:t>
            </w:r>
          </w:p>
          <w:p w:rsidR="0034272F" w:rsidRPr="0034272F" w:rsidRDefault="0034272F" w:rsidP="0034272F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34272F">
              <w:rPr>
                <w:rFonts w:ascii="Times New Roman" w:hAnsi="Times New Roman" w:cs="Times New Roman"/>
                <w:sz w:val="28"/>
              </w:rPr>
              <w:t>Виктория Николаевна</w:t>
            </w:r>
          </w:p>
          <w:p w:rsidR="00084D6A" w:rsidRPr="00084D6A" w:rsidRDefault="00084D6A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2" w:type="dxa"/>
          </w:tcPr>
          <w:p w:rsidR="00084D6A" w:rsidRPr="00084D6A" w:rsidRDefault="00924BA3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34272F" w:rsidRPr="0034272F">
              <w:rPr>
                <w:rFonts w:ascii="Times New Roman" w:hAnsi="Times New Roman" w:cs="Times New Roman"/>
                <w:sz w:val="28"/>
              </w:rPr>
              <w:t>(39543) 6-27-50</w:t>
            </w:r>
          </w:p>
        </w:tc>
      </w:tr>
      <w:tr w:rsidR="00084D6A" w:rsidTr="00924BA3">
        <w:tc>
          <w:tcPr>
            <w:tcW w:w="3539" w:type="dxa"/>
          </w:tcPr>
          <w:p w:rsidR="00084D6A" w:rsidRPr="00084D6A" w:rsidRDefault="0034272F" w:rsidP="009A0C5B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Директор МБУДО «ДДТ»</w:t>
            </w:r>
            <w:r w:rsidR="009A0C5B">
              <w:rPr>
                <w:rFonts w:ascii="Times New Roman" w:hAnsi="Times New Roman" w:cs="Times New Roman"/>
                <w:sz w:val="28"/>
              </w:rPr>
              <w:t>, заме</w:t>
            </w:r>
            <w:r w:rsidR="00924BA3">
              <w:rPr>
                <w:rFonts w:ascii="Times New Roman" w:hAnsi="Times New Roman" w:cs="Times New Roman"/>
                <w:sz w:val="28"/>
              </w:rPr>
              <w:t>с</w:t>
            </w:r>
            <w:r w:rsidR="009A0C5B">
              <w:rPr>
                <w:rFonts w:ascii="Times New Roman" w:hAnsi="Times New Roman" w:cs="Times New Roman"/>
                <w:sz w:val="28"/>
              </w:rPr>
              <w:t>титель председателя Думы города Усолье-Сибирское</w:t>
            </w:r>
          </w:p>
        </w:tc>
        <w:tc>
          <w:tcPr>
            <w:tcW w:w="3773" w:type="dxa"/>
          </w:tcPr>
          <w:p w:rsidR="0034272F" w:rsidRDefault="0034272F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Аникеев-Борн </w:t>
            </w:r>
          </w:p>
          <w:p w:rsidR="00084D6A" w:rsidRPr="00084D6A" w:rsidRDefault="0034272F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 Валерьевич</w:t>
            </w:r>
          </w:p>
        </w:tc>
        <w:tc>
          <w:tcPr>
            <w:tcW w:w="2322" w:type="dxa"/>
          </w:tcPr>
          <w:p w:rsidR="00084D6A" w:rsidRPr="00084D6A" w:rsidRDefault="00924BA3" w:rsidP="009A0C5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34272F">
              <w:rPr>
                <w:rFonts w:ascii="Times New Roman" w:hAnsi="Times New Roman" w:cs="Times New Roman"/>
                <w:sz w:val="28"/>
              </w:rPr>
              <w:t>(39543) 6-</w:t>
            </w:r>
            <w:r w:rsidR="009A0C5B">
              <w:rPr>
                <w:rFonts w:ascii="Times New Roman" w:hAnsi="Times New Roman" w:cs="Times New Roman"/>
                <w:sz w:val="28"/>
              </w:rPr>
              <w:t>90-60</w:t>
            </w:r>
          </w:p>
        </w:tc>
      </w:tr>
      <w:tr w:rsidR="00F57072" w:rsidTr="00924BA3">
        <w:tc>
          <w:tcPr>
            <w:tcW w:w="3539" w:type="dxa"/>
          </w:tcPr>
          <w:p w:rsidR="00F57072" w:rsidRDefault="00F57072" w:rsidP="00F5707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Координатор проекта, заместитель директора по УВР МБУДО «ДДТ», по работе с Детскими клубами по месту жительства</w:t>
            </w:r>
          </w:p>
        </w:tc>
        <w:tc>
          <w:tcPr>
            <w:tcW w:w="3773" w:type="dxa"/>
          </w:tcPr>
          <w:p w:rsidR="00F57072" w:rsidRDefault="00F57072" w:rsidP="0064277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Туз Ольга Владимировна</w:t>
            </w:r>
          </w:p>
        </w:tc>
        <w:tc>
          <w:tcPr>
            <w:tcW w:w="2322" w:type="dxa"/>
          </w:tcPr>
          <w:p w:rsidR="00F57072" w:rsidRDefault="00F57072" w:rsidP="009A0C5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8(39543)3-02-35</w:t>
            </w:r>
          </w:p>
        </w:tc>
      </w:tr>
    </w:tbl>
    <w:p w:rsidR="00595488" w:rsidRDefault="00595488" w:rsidP="0092002E">
      <w:pPr>
        <w:pStyle w:val="a3"/>
        <w:rPr>
          <w:rFonts w:ascii="Times New Roman" w:hAnsi="Times New Roman" w:cs="Times New Roman"/>
          <w:sz w:val="28"/>
        </w:rPr>
      </w:pPr>
    </w:p>
    <w:p w:rsidR="00214F1B" w:rsidRDefault="00CD1DD1" w:rsidP="0008007C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География</w:t>
      </w:r>
      <w:r w:rsidR="0092002E" w:rsidRPr="0092002E">
        <w:rPr>
          <w:rFonts w:ascii="Times New Roman" w:hAnsi="Times New Roman" w:cs="Times New Roman"/>
          <w:b/>
          <w:sz w:val="28"/>
        </w:rPr>
        <w:t xml:space="preserve"> проекта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C6294">
        <w:rPr>
          <w:rFonts w:ascii="Times New Roman" w:hAnsi="Times New Roman" w:cs="Times New Roman"/>
          <w:b/>
          <w:sz w:val="28"/>
        </w:rPr>
        <w:t>«У</w:t>
      </w:r>
      <w:r w:rsidRPr="00CD1DD1">
        <w:rPr>
          <w:rFonts w:ascii="Times New Roman" w:hAnsi="Times New Roman" w:cs="Times New Roman"/>
          <w:b/>
          <w:sz w:val="28"/>
        </w:rPr>
        <w:t>спешные каникулы»</w:t>
      </w:r>
    </w:p>
    <w:p w:rsidR="0008007C" w:rsidRPr="00063C9C" w:rsidRDefault="0008007C" w:rsidP="0008007C">
      <w:pPr>
        <w:pStyle w:val="a3"/>
        <w:ind w:left="735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214F1B" w:rsidTr="00924BA3">
        <w:tc>
          <w:tcPr>
            <w:tcW w:w="3544" w:type="dxa"/>
          </w:tcPr>
          <w:p w:rsidR="00214F1B" w:rsidRPr="00662753" w:rsidRDefault="00662753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62753">
              <w:rPr>
                <w:rFonts w:ascii="Times New Roman" w:hAnsi="Times New Roman" w:cs="Times New Roman"/>
                <w:sz w:val="28"/>
              </w:rPr>
              <w:t>Наименование учреждения, реализующего проект</w:t>
            </w:r>
          </w:p>
        </w:tc>
        <w:tc>
          <w:tcPr>
            <w:tcW w:w="6095" w:type="dxa"/>
            <w:gridSpan w:val="2"/>
          </w:tcPr>
          <w:p w:rsidR="00CD1DD1" w:rsidRDefault="00266134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66134">
              <w:rPr>
                <w:rFonts w:ascii="Times New Roman" w:hAnsi="Times New Roman" w:cs="Times New Roman"/>
                <w:sz w:val="28"/>
              </w:rPr>
              <w:t>Муниципальное бюджетное учреждение дополнительного образования</w:t>
            </w:r>
          </w:p>
          <w:p w:rsidR="00CD1DD1" w:rsidRDefault="00266134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66134">
              <w:rPr>
                <w:rFonts w:ascii="Times New Roman" w:hAnsi="Times New Roman" w:cs="Times New Roman"/>
                <w:sz w:val="28"/>
              </w:rPr>
              <w:t>«Дом детского творчества»</w:t>
            </w:r>
          </w:p>
          <w:p w:rsidR="00214F1B" w:rsidRPr="00266134" w:rsidRDefault="00266134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66134">
              <w:rPr>
                <w:rFonts w:ascii="Times New Roman" w:hAnsi="Times New Roman" w:cs="Times New Roman"/>
                <w:sz w:val="28"/>
              </w:rPr>
              <w:t>Детские клубы по  месту жительства</w:t>
            </w:r>
          </w:p>
        </w:tc>
      </w:tr>
      <w:tr w:rsidR="00223FA0" w:rsidTr="00924BA3">
        <w:trPr>
          <w:trHeight w:val="404"/>
        </w:trPr>
        <w:tc>
          <w:tcPr>
            <w:tcW w:w="3544" w:type="dxa"/>
            <w:vMerge w:val="restart"/>
          </w:tcPr>
          <w:p w:rsid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62753">
              <w:rPr>
                <w:rFonts w:ascii="Times New Roman" w:hAnsi="Times New Roman" w:cs="Times New Roman"/>
                <w:sz w:val="28"/>
              </w:rPr>
              <w:t>Адреса</w:t>
            </w:r>
          </w:p>
          <w:p w:rsidR="00223FA0" w:rsidRPr="00662753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62753">
              <w:rPr>
                <w:rFonts w:ascii="Times New Roman" w:hAnsi="Times New Roman" w:cs="Times New Roman"/>
                <w:sz w:val="28"/>
              </w:rPr>
              <w:t>Детских клубов по месту жительства</w:t>
            </w: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«Перемена»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ул. Клары Цеткин, д.8</w:t>
            </w:r>
          </w:p>
        </w:tc>
        <w:tc>
          <w:tcPr>
            <w:tcW w:w="2268" w:type="dxa"/>
          </w:tcPr>
          <w:p w:rsidR="00D142BF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«СОШ</w:t>
            </w:r>
          </w:p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№ 13,16»</w:t>
            </w:r>
          </w:p>
        </w:tc>
      </w:tr>
      <w:tr w:rsidR="00223FA0" w:rsidTr="00924BA3">
        <w:trPr>
          <w:trHeight w:val="253"/>
        </w:trPr>
        <w:tc>
          <w:tcPr>
            <w:tcW w:w="3544" w:type="dxa"/>
            <w:vMerge/>
          </w:tcPr>
          <w:p w:rsidR="00223FA0" w:rsidRPr="00662753" w:rsidRDefault="00223FA0" w:rsidP="0092002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«Искра»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ул. Толбухина, д.5</w:t>
            </w:r>
          </w:p>
        </w:tc>
        <w:tc>
          <w:tcPr>
            <w:tcW w:w="2268" w:type="dxa"/>
          </w:tcPr>
          <w:p w:rsidR="00D142BF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«СОШ</w:t>
            </w:r>
          </w:p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№ 2,3,10»</w:t>
            </w:r>
          </w:p>
        </w:tc>
      </w:tr>
      <w:tr w:rsidR="00223FA0" w:rsidTr="00924BA3">
        <w:trPr>
          <w:trHeight w:val="323"/>
        </w:trPr>
        <w:tc>
          <w:tcPr>
            <w:tcW w:w="3544" w:type="dxa"/>
            <w:vMerge/>
          </w:tcPr>
          <w:p w:rsidR="00223FA0" w:rsidRPr="00662753" w:rsidRDefault="00223FA0" w:rsidP="0092002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«Эврика»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ул. Молотовая, д. 78</w:t>
            </w:r>
          </w:p>
        </w:tc>
        <w:tc>
          <w:tcPr>
            <w:tcW w:w="2268" w:type="dxa"/>
          </w:tcPr>
          <w:p w:rsidR="00D142BF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«Гимназия</w:t>
            </w:r>
          </w:p>
          <w:p w:rsid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№ 1,9»</w:t>
            </w:r>
          </w:p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«ООШ № 8»</w:t>
            </w:r>
          </w:p>
        </w:tc>
      </w:tr>
      <w:tr w:rsidR="00223FA0" w:rsidTr="00924BA3">
        <w:trPr>
          <w:trHeight w:val="345"/>
        </w:trPr>
        <w:tc>
          <w:tcPr>
            <w:tcW w:w="3544" w:type="dxa"/>
            <w:vMerge/>
          </w:tcPr>
          <w:p w:rsidR="00223FA0" w:rsidRPr="00662753" w:rsidRDefault="00223FA0" w:rsidP="0092002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«Космос»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ул. Серёгина, д. 16</w:t>
            </w:r>
          </w:p>
        </w:tc>
        <w:tc>
          <w:tcPr>
            <w:tcW w:w="2268" w:type="dxa"/>
          </w:tcPr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«СОШ № 6»</w:t>
            </w:r>
          </w:p>
        </w:tc>
      </w:tr>
      <w:tr w:rsidR="00223FA0" w:rsidTr="00924BA3">
        <w:trPr>
          <w:trHeight w:val="414"/>
        </w:trPr>
        <w:tc>
          <w:tcPr>
            <w:tcW w:w="3544" w:type="dxa"/>
            <w:vMerge/>
          </w:tcPr>
          <w:p w:rsidR="00223FA0" w:rsidRPr="00662753" w:rsidRDefault="00223FA0" w:rsidP="0092002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«Звёздочка»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ул. Толбухина, д.66</w:t>
            </w:r>
          </w:p>
        </w:tc>
        <w:tc>
          <w:tcPr>
            <w:tcW w:w="2268" w:type="dxa"/>
          </w:tcPr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«СОШ № 17»</w:t>
            </w:r>
          </w:p>
        </w:tc>
      </w:tr>
      <w:tr w:rsidR="00223FA0" w:rsidTr="00924BA3">
        <w:trPr>
          <w:trHeight w:val="388"/>
        </w:trPr>
        <w:tc>
          <w:tcPr>
            <w:tcW w:w="3544" w:type="dxa"/>
            <w:vMerge/>
          </w:tcPr>
          <w:p w:rsidR="00223FA0" w:rsidRPr="00662753" w:rsidRDefault="00223FA0" w:rsidP="0092002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«Грация»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пр. Химиков. д. 7</w:t>
            </w:r>
          </w:p>
        </w:tc>
        <w:tc>
          <w:tcPr>
            <w:tcW w:w="2268" w:type="dxa"/>
          </w:tcPr>
          <w:p w:rsidR="00D142BF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«СОШ</w:t>
            </w:r>
          </w:p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№ 5, 12»</w:t>
            </w:r>
          </w:p>
        </w:tc>
      </w:tr>
      <w:tr w:rsidR="00223FA0" w:rsidTr="00924BA3">
        <w:trPr>
          <w:trHeight w:val="383"/>
        </w:trPr>
        <w:tc>
          <w:tcPr>
            <w:tcW w:w="3544" w:type="dxa"/>
            <w:vMerge/>
          </w:tcPr>
          <w:p w:rsidR="00223FA0" w:rsidRPr="00662753" w:rsidRDefault="00223FA0" w:rsidP="0092002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35636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«Тимур»</w:t>
            </w:r>
          </w:p>
          <w:p w:rsidR="00223FA0" w:rsidRPr="00AB0B0C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B0B0C">
              <w:rPr>
                <w:rFonts w:ascii="Times New Roman" w:hAnsi="Times New Roman" w:cs="Times New Roman"/>
                <w:sz w:val="28"/>
              </w:rPr>
              <w:t>пр.</w:t>
            </w:r>
            <w:r w:rsidR="0035636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B0B0C">
              <w:rPr>
                <w:rFonts w:ascii="Times New Roman" w:hAnsi="Times New Roman" w:cs="Times New Roman"/>
                <w:sz w:val="28"/>
              </w:rPr>
              <w:t>Комсомольский, д. 99</w:t>
            </w:r>
          </w:p>
        </w:tc>
        <w:tc>
          <w:tcPr>
            <w:tcW w:w="2268" w:type="dxa"/>
          </w:tcPr>
          <w:p w:rsidR="00223FA0" w:rsidRPr="00223FA0" w:rsidRDefault="00223FA0" w:rsidP="00CD1DD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23FA0">
              <w:rPr>
                <w:rFonts w:ascii="Times New Roman" w:hAnsi="Times New Roman" w:cs="Times New Roman"/>
                <w:sz w:val="28"/>
              </w:rPr>
              <w:t>«СОШ № 15»</w:t>
            </w:r>
          </w:p>
        </w:tc>
      </w:tr>
    </w:tbl>
    <w:p w:rsidR="009A534D" w:rsidRPr="005A234C" w:rsidRDefault="00F57072" w:rsidP="006C629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Кадровые ресурсы по реализации проекта</w:t>
      </w:r>
      <w:r w:rsidR="009A534D" w:rsidRPr="005A234C">
        <w:rPr>
          <w:rFonts w:ascii="Times New Roman" w:hAnsi="Times New Roman" w:cs="Times New Roman"/>
          <w:b/>
          <w:sz w:val="28"/>
        </w:rPr>
        <w:t>.</w:t>
      </w:r>
    </w:p>
    <w:p w:rsidR="009A534D" w:rsidRDefault="009A534D" w:rsidP="009A534D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4"/>
        <w:gridCol w:w="6602"/>
        <w:gridCol w:w="2268"/>
      </w:tblGrid>
      <w:tr w:rsidR="00B22774" w:rsidTr="006C6294">
        <w:tc>
          <w:tcPr>
            <w:tcW w:w="764" w:type="dxa"/>
          </w:tcPr>
          <w:p w:rsidR="00B22774" w:rsidRPr="003D7A7A" w:rsidRDefault="00427A6F" w:rsidP="00427A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D7A7A">
              <w:rPr>
                <w:rFonts w:ascii="Times New Roman" w:hAnsi="Times New Roman" w:cs="Times New Roman"/>
                <w:sz w:val="28"/>
              </w:rPr>
              <w:t>П/№</w:t>
            </w:r>
          </w:p>
        </w:tc>
        <w:tc>
          <w:tcPr>
            <w:tcW w:w="6602" w:type="dxa"/>
          </w:tcPr>
          <w:p w:rsidR="00B22774" w:rsidRDefault="00B22774" w:rsidP="00427A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Необходимые ресурсы</w:t>
            </w:r>
          </w:p>
        </w:tc>
        <w:tc>
          <w:tcPr>
            <w:tcW w:w="2268" w:type="dxa"/>
          </w:tcPr>
          <w:p w:rsidR="00B22774" w:rsidRDefault="00427A6F" w:rsidP="00427A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</w:t>
            </w:r>
          </w:p>
        </w:tc>
      </w:tr>
      <w:tr w:rsidR="00396702" w:rsidTr="006C6294">
        <w:tc>
          <w:tcPr>
            <w:tcW w:w="9634" w:type="dxa"/>
            <w:gridSpan w:val="3"/>
          </w:tcPr>
          <w:p w:rsidR="00396702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F722D">
              <w:rPr>
                <w:rFonts w:ascii="Times New Roman" w:hAnsi="Times New Roman" w:cs="Times New Roman"/>
                <w:b/>
                <w:sz w:val="28"/>
              </w:rPr>
              <w:t>Кадровые</w:t>
            </w:r>
          </w:p>
        </w:tc>
      </w:tr>
      <w:tr w:rsidR="00427A6F" w:rsidTr="006C6294">
        <w:tc>
          <w:tcPr>
            <w:tcW w:w="764" w:type="dxa"/>
          </w:tcPr>
          <w:p w:rsidR="00427A6F" w:rsidRDefault="003D7A7A" w:rsidP="003D7A7A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602" w:type="dxa"/>
          </w:tcPr>
          <w:p w:rsidR="00427A6F" w:rsidRDefault="00504731" w:rsidP="00B2277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3D7A7A">
              <w:rPr>
                <w:rFonts w:ascii="Times New Roman" w:hAnsi="Times New Roman" w:cs="Times New Roman"/>
                <w:sz w:val="28"/>
              </w:rPr>
              <w:t>Педагоги-организаторы Детских клубов по месту жительства</w:t>
            </w:r>
          </w:p>
        </w:tc>
        <w:tc>
          <w:tcPr>
            <w:tcW w:w="2268" w:type="dxa"/>
          </w:tcPr>
          <w:p w:rsidR="00427A6F" w:rsidRDefault="00504731" w:rsidP="00F5707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7 чел.</w:t>
            </w:r>
          </w:p>
        </w:tc>
      </w:tr>
      <w:tr w:rsidR="00B22774" w:rsidTr="006C6294">
        <w:tc>
          <w:tcPr>
            <w:tcW w:w="764" w:type="dxa"/>
          </w:tcPr>
          <w:p w:rsidR="00B22774" w:rsidRDefault="003D7A7A" w:rsidP="003D7A7A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602" w:type="dxa"/>
          </w:tcPr>
          <w:p w:rsidR="00B22774" w:rsidRDefault="003D7A7A" w:rsidP="00B2277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3D7A7A">
              <w:rPr>
                <w:rFonts w:ascii="Times New Roman" w:hAnsi="Times New Roman" w:cs="Times New Roman"/>
                <w:sz w:val="28"/>
              </w:rPr>
              <w:t>Педагоги дополнительного образования МБУДО «ДДТ»</w:t>
            </w:r>
          </w:p>
        </w:tc>
        <w:tc>
          <w:tcPr>
            <w:tcW w:w="2268" w:type="dxa"/>
          </w:tcPr>
          <w:p w:rsidR="00B22774" w:rsidRDefault="003D7A7A" w:rsidP="0046062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 чел.</w:t>
            </w:r>
          </w:p>
        </w:tc>
      </w:tr>
      <w:tr w:rsidR="00427A6F" w:rsidTr="006C6294">
        <w:tc>
          <w:tcPr>
            <w:tcW w:w="764" w:type="dxa"/>
          </w:tcPr>
          <w:p w:rsidR="00427A6F" w:rsidRDefault="003D7A7A" w:rsidP="003D7A7A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602" w:type="dxa"/>
          </w:tcPr>
          <w:p w:rsidR="00427A6F" w:rsidRDefault="003D7A7A" w:rsidP="00B2277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3D7A7A">
              <w:rPr>
                <w:rFonts w:ascii="Times New Roman" w:hAnsi="Times New Roman" w:cs="Times New Roman"/>
                <w:sz w:val="28"/>
              </w:rPr>
              <w:t>Педагоги-организаторы МБУДО «ДДТ»</w:t>
            </w:r>
          </w:p>
        </w:tc>
        <w:tc>
          <w:tcPr>
            <w:tcW w:w="2268" w:type="dxa"/>
          </w:tcPr>
          <w:p w:rsidR="00427A6F" w:rsidRDefault="003D7A7A" w:rsidP="0046062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чел.</w:t>
            </w:r>
          </w:p>
        </w:tc>
      </w:tr>
      <w:tr w:rsidR="00396702" w:rsidTr="006C6294">
        <w:tc>
          <w:tcPr>
            <w:tcW w:w="764" w:type="dxa"/>
          </w:tcPr>
          <w:p w:rsidR="00396702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602" w:type="dxa"/>
          </w:tcPr>
          <w:p w:rsidR="00396702" w:rsidRPr="003D7A7A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Педагоги-психологи ОУ</w:t>
            </w:r>
          </w:p>
        </w:tc>
        <w:tc>
          <w:tcPr>
            <w:tcW w:w="2268" w:type="dxa"/>
          </w:tcPr>
          <w:p w:rsidR="00396702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Tr="006C6294">
        <w:tc>
          <w:tcPr>
            <w:tcW w:w="764" w:type="dxa"/>
          </w:tcPr>
          <w:p w:rsidR="00396702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602" w:type="dxa"/>
          </w:tcPr>
          <w:p w:rsidR="00396702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Социальные педагоги ОУ</w:t>
            </w:r>
          </w:p>
        </w:tc>
        <w:tc>
          <w:tcPr>
            <w:tcW w:w="2268" w:type="dxa"/>
          </w:tcPr>
          <w:p w:rsidR="00396702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RPr="000A70AA" w:rsidTr="006C6294">
        <w:trPr>
          <w:trHeight w:val="1326"/>
        </w:trPr>
        <w:tc>
          <w:tcPr>
            <w:tcW w:w="764" w:type="dxa"/>
          </w:tcPr>
          <w:p w:rsidR="00396702" w:rsidRPr="00B10F71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B10F71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602" w:type="dxa"/>
          </w:tcPr>
          <w:p w:rsidR="0030699E" w:rsidRPr="0030699E" w:rsidRDefault="00396702" w:rsidP="0030699E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30699E">
              <w:rPr>
                <w:rFonts w:ascii="Times New Roman" w:hAnsi="Times New Roman" w:cs="Times New Roman"/>
                <w:sz w:val="28"/>
              </w:rPr>
              <w:t xml:space="preserve">Специалисты ведомств </w:t>
            </w:r>
            <w:r w:rsidR="00504731" w:rsidRPr="0030699E">
              <w:rPr>
                <w:rFonts w:ascii="Times New Roman" w:hAnsi="Times New Roman" w:cs="Times New Roman"/>
                <w:sz w:val="28"/>
              </w:rPr>
              <w:t xml:space="preserve">КДН, ВДПО, МО МВД </w:t>
            </w:r>
          </w:p>
          <w:p w:rsidR="0030699E" w:rsidRPr="0030699E" w:rsidRDefault="00504731" w:rsidP="0030699E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30699E">
              <w:rPr>
                <w:rFonts w:ascii="Times New Roman" w:hAnsi="Times New Roman" w:cs="Times New Roman"/>
                <w:sz w:val="28"/>
              </w:rPr>
              <w:t>России «Усольский», ГИМС, ОДН и ПР по</w:t>
            </w:r>
            <w:ins w:id="2" w:author="Пользователь" w:date="2021-03-09T13:32:00Z">
              <w:r w:rsidR="00BE62D3" w:rsidRPr="0030699E">
                <w:rPr>
                  <w:rFonts w:ascii="Times New Roman" w:hAnsi="Times New Roman" w:cs="Times New Roman"/>
                  <w:sz w:val="28"/>
                </w:rPr>
                <w:t xml:space="preserve"> </w:t>
              </w:r>
            </w:ins>
            <w:r w:rsidR="000A70AA" w:rsidRPr="0030699E">
              <w:rPr>
                <w:rFonts w:ascii="Times New Roman" w:hAnsi="Times New Roman" w:cs="Times New Roman"/>
                <w:sz w:val="28"/>
              </w:rPr>
              <w:t>г. Усолье</w:t>
            </w:r>
            <w:r w:rsidR="0030699E" w:rsidRPr="0030699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E62D3" w:rsidRPr="0030699E">
              <w:rPr>
                <w:rFonts w:ascii="Times New Roman" w:hAnsi="Times New Roman" w:cs="Times New Roman"/>
                <w:sz w:val="28"/>
              </w:rPr>
              <w:t xml:space="preserve">Усольский МФ ФКУ УИИ ГУФСИН </w:t>
            </w:r>
            <w:r w:rsidRPr="0030699E">
              <w:rPr>
                <w:rFonts w:ascii="Times New Roman" w:hAnsi="Times New Roman" w:cs="Times New Roman"/>
                <w:sz w:val="28"/>
              </w:rPr>
              <w:t>г. Усолье-</w:t>
            </w:r>
          </w:p>
          <w:p w:rsidR="00396702" w:rsidRPr="00B10F71" w:rsidRDefault="00504731" w:rsidP="0030699E">
            <w:pPr>
              <w:pStyle w:val="a3"/>
            </w:pPr>
            <w:r w:rsidRPr="0030699E">
              <w:rPr>
                <w:rFonts w:ascii="Times New Roman" w:hAnsi="Times New Roman" w:cs="Times New Roman"/>
                <w:sz w:val="28"/>
              </w:rPr>
              <w:t>Сибирское</w:t>
            </w:r>
            <w:r w:rsidR="00881D27" w:rsidRPr="0030699E">
              <w:rPr>
                <w:sz w:val="28"/>
              </w:rPr>
              <w:t xml:space="preserve"> </w:t>
            </w:r>
          </w:p>
        </w:tc>
        <w:tc>
          <w:tcPr>
            <w:tcW w:w="2268" w:type="dxa"/>
          </w:tcPr>
          <w:p w:rsidR="00396702" w:rsidRPr="00B10F71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Tr="006C6294">
        <w:tc>
          <w:tcPr>
            <w:tcW w:w="764" w:type="dxa"/>
          </w:tcPr>
          <w:p w:rsidR="00396702" w:rsidRPr="00B10F71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B10F71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602" w:type="dxa"/>
          </w:tcPr>
          <w:p w:rsidR="00396702" w:rsidRPr="00B10F71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B10F71">
              <w:rPr>
                <w:rFonts w:ascii="Times New Roman" w:hAnsi="Times New Roman" w:cs="Times New Roman"/>
                <w:sz w:val="28"/>
              </w:rPr>
              <w:t>Специалисты общественных организаций</w:t>
            </w:r>
          </w:p>
          <w:p w:rsidR="00396702" w:rsidRPr="003D7A7A" w:rsidRDefault="00396702" w:rsidP="00D54167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B10F71">
              <w:rPr>
                <w:rFonts w:ascii="Times New Roman" w:hAnsi="Times New Roman" w:cs="Times New Roman"/>
                <w:sz w:val="28"/>
              </w:rPr>
              <w:t>Музеи города: вооружённых сил</w:t>
            </w:r>
            <w:r w:rsidR="00D54167" w:rsidRPr="00B10F71">
              <w:rPr>
                <w:rFonts w:ascii="Times New Roman" w:hAnsi="Times New Roman" w:cs="Times New Roman"/>
                <w:sz w:val="28"/>
              </w:rPr>
              <w:t xml:space="preserve"> и правоохранительных органов</w:t>
            </w:r>
            <w:r w:rsidRPr="00B10F71">
              <w:rPr>
                <w:rFonts w:ascii="Times New Roman" w:hAnsi="Times New Roman" w:cs="Times New Roman"/>
                <w:sz w:val="28"/>
              </w:rPr>
              <w:t>, «Искатель</w:t>
            </w:r>
            <w:r w:rsidR="00756E20" w:rsidRPr="00B10F71">
              <w:rPr>
                <w:rFonts w:ascii="Times New Roman" w:hAnsi="Times New Roman" w:cs="Times New Roman"/>
                <w:sz w:val="28"/>
              </w:rPr>
              <w:t xml:space="preserve"> им. А.И. Зас</w:t>
            </w:r>
            <w:r w:rsidR="00D54167" w:rsidRPr="00B10F71">
              <w:rPr>
                <w:rFonts w:ascii="Times New Roman" w:hAnsi="Times New Roman" w:cs="Times New Roman"/>
                <w:sz w:val="28"/>
              </w:rPr>
              <w:t>ухина</w:t>
            </w:r>
            <w:r w:rsidRPr="00B10F71">
              <w:rPr>
                <w:rFonts w:ascii="Times New Roman" w:hAnsi="Times New Roman" w:cs="Times New Roman"/>
                <w:sz w:val="28"/>
              </w:rPr>
              <w:t xml:space="preserve">», «ГАИ», </w:t>
            </w:r>
            <w:r w:rsidR="00FD7F2E" w:rsidRPr="00B10F71">
              <w:rPr>
                <w:rFonts w:ascii="Times New Roman" w:hAnsi="Times New Roman" w:cs="Times New Roman"/>
                <w:sz w:val="28"/>
              </w:rPr>
              <w:t>Народного образования</w:t>
            </w:r>
            <w:r w:rsidR="00D54167" w:rsidRPr="00B10F71">
              <w:rPr>
                <w:rFonts w:ascii="Times New Roman" w:hAnsi="Times New Roman" w:cs="Times New Roman"/>
                <w:sz w:val="28"/>
              </w:rPr>
              <w:t xml:space="preserve"> им. В.Ф. Шаманского, Городской историко-краеведческий музей.</w:t>
            </w:r>
          </w:p>
        </w:tc>
        <w:tc>
          <w:tcPr>
            <w:tcW w:w="2268" w:type="dxa"/>
          </w:tcPr>
          <w:p w:rsidR="00396702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Tr="006C6294">
        <w:tc>
          <w:tcPr>
            <w:tcW w:w="9634" w:type="dxa"/>
            <w:gridSpan w:val="3"/>
          </w:tcPr>
          <w:p w:rsidR="00396702" w:rsidRPr="004D0713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D0713">
              <w:rPr>
                <w:rFonts w:ascii="Times New Roman" w:hAnsi="Times New Roman" w:cs="Times New Roman"/>
                <w:b/>
                <w:sz w:val="28"/>
              </w:rPr>
              <w:t>Материально-технические</w:t>
            </w:r>
          </w:p>
        </w:tc>
      </w:tr>
      <w:tr w:rsidR="00396702" w:rsidRPr="004D0713" w:rsidTr="006C6294">
        <w:tc>
          <w:tcPr>
            <w:tcW w:w="764" w:type="dxa"/>
          </w:tcPr>
          <w:p w:rsidR="00396702" w:rsidRPr="004D0713" w:rsidRDefault="00396702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602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Канцелярские принадлежности</w:t>
            </w:r>
            <w:r w:rsidR="009874B4" w:rsidRPr="004D0713">
              <w:rPr>
                <w:rFonts w:ascii="Times New Roman" w:hAnsi="Times New Roman" w:cs="Times New Roman"/>
                <w:sz w:val="28"/>
              </w:rPr>
              <w:t>: цветная бумага, клей-карандаш, цветные краски, кисточки, цветные стикеры, цветные маркеры, ватман</w:t>
            </w:r>
          </w:p>
        </w:tc>
        <w:tc>
          <w:tcPr>
            <w:tcW w:w="2268" w:type="dxa"/>
          </w:tcPr>
          <w:p w:rsidR="00396702" w:rsidRPr="004D0713" w:rsidRDefault="009E3DD6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7 наборов на каждый клуб</w:t>
            </w:r>
          </w:p>
        </w:tc>
      </w:tr>
      <w:tr w:rsidR="00396702" w:rsidRPr="004D0713" w:rsidTr="006C6294">
        <w:tc>
          <w:tcPr>
            <w:tcW w:w="764" w:type="dxa"/>
          </w:tcPr>
          <w:p w:rsidR="00396702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602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Проектор</w:t>
            </w:r>
          </w:p>
        </w:tc>
        <w:tc>
          <w:tcPr>
            <w:tcW w:w="2268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RPr="004D0713" w:rsidTr="006C6294">
        <w:tc>
          <w:tcPr>
            <w:tcW w:w="764" w:type="dxa"/>
          </w:tcPr>
          <w:p w:rsidR="00396702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602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ПК (персональный компьютер)</w:t>
            </w:r>
          </w:p>
        </w:tc>
        <w:tc>
          <w:tcPr>
            <w:tcW w:w="2268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RPr="004D0713" w:rsidTr="006C6294">
        <w:tc>
          <w:tcPr>
            <w:tcW w:w="764" w:type="dxa"/>
          </w:tcPr>
          <w:p w:rsidR="00396702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602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Музыкальная аппаратура (муз</w:t>
            </w:r>
            <w:r w:rsidR="006E0446" w:rsidRPr="004D0713">
              <w:rPr>
                <w:rFonts w:ascii="Times New Roman" w:hAnsi="Times New Roman" w:cs="Times New Roman"/>
                <w:sz w:val="28"/>
              </w:rPr>
              <w:t xml:space="preserve">ыкальный </w:t>
            </w:r>
            <w:r w:rsidRPr="004D0713">
              <w:rPr>
                <w:rFonts w:ascii="Times New Roman" w:hAnsi="Times New Roman" w:cs="Times New Roman"/>
                <w:sz w:val="28"/>
              </w:rPr>
              <w:t>центр)</w:t>
            </w:r>
          </w:p>
        </w:tc>
        <w:tc>
          <w:tcPr>
            <w:tcW w:w="2268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396702" w:rsidRPr="004D0713" w:rsidTr="006C6294">
        <w:tc>
          <w:tcPr>
            <w:tcW w:w="764" w:type="dxa"/>
          </w:tcPr>
          <w:p w:rsidR="00396702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602" w:type="dxa"/>
          </w:tcPr>
          <w:p w:rsidR="00396702" w:rsidRPr="004D0713" w:rsidRDefault="00396702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Воздушные цветные шары</w:t>
            </w:r>
          </w:p>
        </w:tc>
        <w:tc>
          <w:tcPr>
            <w:tcW w:w="2268" w:type="dxa"/>
          </w:tcPr>
          <w:p w:rsidR="00396702" w:rsidRPr="004D0713" w:rsidRDefault="006E0446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500</w:t>
            </w:r>
            <w:r w:rsidR="009E3DD6" w:rsidRPr="004D071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D0713">
              <w:rPr>
                <w:rFonts w:ascii="Times New Roman" w:hAnsi="Times New Roman" w:cs="Times New Roman"/>
                <w:sz w:val="28"/>
              </w:rPr>
              <w:t>шт.</w:t>
            </w:r>
          </w:p>
        </w:tc>
      </w:tr>
      <w:tr w:rsidR="00396702" w:rsidRPr="004D0713" w:rsidTr="006C6294">
        <w:tc>
          <w:tcPr>
            <w:tcW w:w="764" w:type="dxa"/>
          </w:tcPr>
          <w:p w:rsidR="00396702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602" w:type="dxa"/>
          </w:tcPr>
          <w:p w:rsidR="00396702" w:rsidRPr="004D0713" w:rsidRDefault="002B4FC0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Спортивные площадки</w:t>
            </w:r>
          </w:p>
        </w:tc>
        <w:tc>
          <w:tcPr>
            <w:tcW w:w="2268" w:type="dxa"/>
          </w:tcPr>
          <w:p w:rsidR="00396702" w:rsidRPr="004D0713" w:rsidRDefault="00FD7F2E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2B4FC0" w:rsidRPr="004D0713" w:rsidTr="006C6294">
        <w:tc>
          <w:tcPr>
            <w:tcW w:w="764" w:type="dxa"/>
          </w:tcPr>
          <w:p w:rsidR="002B4FC0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602" w:type="dxa"/>
          </w:tcPr>
          <w:p w:rsidR="002B4FC0" w:rsidRPr="004D0713" w:rsidRDefault="002B4FC0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Спортивный инвентарь (канат, мячи, скакалки и т п)</w:t>
            </w:r>
          </w:p>
        </w:tc>
        <w:tc>
          <w:tcPr>
            <w:tcW w:w="2268" w:type="dxa"/>
          </w:tcPr>
          <w:p w:rsidR="002B4FC0" w:rsidRPr="004D0713" w:rsidRDefault="006C6294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 </w:t>
            </w:r>
            <w:r w:rsidR="006E0446" w:rsidRPr="004D0713">
              <w:rPr>
                <w:rFonts w:ascii="Times New Roman" w:hAnsi="Times New Roman" w:cs="Times New Roman"/>
                <w:sz w:val="28"/>
              </w:rPr>
              <w:t>комплект</w:t>
            </w:r>
            <w:r>
              <w:rPr>
                <w:rFonts w:ascii="Times New Roman" w:hAnsi="Times New Roman" w:cs="Times New Roman"/>
                <w:sz w:val="28"/>
              </w:rPr>
              <w:t>ов (7 Детских клубов)</w:t>
            </w:r>
          </w:p>
        </w:tc>
      </w:tr>
      <w:tr w:rsidR="002B4FC0" w:rsidRPr="004D0713" w:rsidTr="006C6294">
        <w:tc>
          <w:tcPr>
            <w:tcW w:w="764" w:type="dxa"/>
          </w:tcPr>
          <w:p w:rsidR="002B4FC0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602" w:type="dxa"/>
          </w:tcPr>
          <w:p w:rsidR="002B4FC0" w:rsidRPr="004D0713" w:rsidRDefault="009874B4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Призы: кубки, грамоты, медали</w:t>
            </w:r>
          </w:p>
        </w:tc>
        <w:tc>
          <w:tcPr>
            <w:tcW w:w="2268" w:type="dxa"/>
          </w:tcPr>
          <w:p w:rsidR="002B4FC0" w:rsidRPr="006C6294" w:rsidRDefault="006E0446" w:rsidP="006C629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6C6294">
              <w:rPr>
                <w:rFonts w:ascii="Times New Roman" w:hAnsi="Times New Roman" w:cs="Times New Roman"/>
                <w:sz w:val="28"/>
              </w:rPr>
              <w:t xml:space="preserve">по количеству </w:t>
            </w:r>
            <w:r w:rsidR="006C6294" w:rsidRPr="006C6294">
              <w:rPr>
                <w:rFonts w:ascii="Times New Roman" w:hAnsi="Times New Roman" w:cs="Times New Roman"/>
                <w:sz w:val="28"/>
              </w:rPr>
              <w:t>соревнований, турниров, личностных первенств</w:t>
            </w:r>
          </w:p>
        </w:tc>
      </w:tr>
      <w:tr w:rsidR="002B4FC0" w:rsidTr="006C6294">
        <w:tc>
          <w:tcPr>
            <w:tcW w:w="764" w:type="dxa"/>
          </w:tcPr>
          <w:p w:rsidR="002B4FC0" w:rsidRPr="004D0713" w:rsidRDefault="006E0446" w:rsidP="0039670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602" w:type="dxa"/>
          </w:tcPr>
          <w:p w:rsidR="002B4FC0" w:rsidRPr="004D0713" w:rsidRDefault="009874B4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Апельсины (фрукты)</w:t>
            </w:r>
          </w:p>
        </w:tc>
        <w:tc>
          <w:tcPr>
            <w:tcW w:w="2268" w:type="dxa"/>
          </w:tcPr>
          <w:p w:rsidR="002B4FC0" w:rsidRPr="004D0713" w:rsidRDefault="006E0446" w:rsidP="0039670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4D0713">
              <w:rPr>
                <w:rFonts w:ascii="Times New Roman" w:hAnsi="Times New Roman" w:cs="Times New Roman"/>
                <w:sz w:val="28"/>
              </w:rPr>
              <w:t>по количеству участников</w:t>
            </w:r>
            <w:r w:rsidR="006C6294">
              <w:rPr>
                <w:rFonts w:ascii="Times New Roman" w:hAnsi="Times New Roman" w:cs="Times New Roman"/>
                <w:sz w:val="28"/>
              </w:rPr>
              <w:t xml:space="preserve"> (закрытие проекта)</w:t>
            </w:r>
          </w:p>
        </w:tc>
      </w:tr>
    </w:tbl>
    <w:p w:rsidR="009A534D" w:rsidRPr="0082214A" w:rsidRDefault="009A534D" w:rsidP="00B22774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9A534D" w:rsidRPr="0082214A" w:rsidSect="006C6294">
      <w:pgSz w:w="11906" w:h="16838"/>
      <w:pgMar w:top="1276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E75" w:rsidRDefault="00486E75" w:rsidP="00713E1E">
      <w:pPr>
        <w:spacing w:after="0" w:line="240" w:lineRule="auto"/>
      </w:pPr>
      <w:r>
        <w:separator/>
      </w:r>
    </w:p>
  </w:endnote>
  <w:endnote w:type="continuationSeparator" w:id="0">
    <w:p w:rsidR="00486E75" w:rsidRDefault="00486E75" w:rsidP="00713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E75" w:rsidRDefault="00486E75" w:rsidP="00713E1E">
      <w:pPr>
        <w:spacing w:after="0" w:line="240" w:lineRule="auto"/>
      </w:pPr>
      <w:r>
        <w:separator/>
      </w:r>
    </w:p>
  </w:footnote>
  <w:footnote w:type="continuationSeparator" w:id="0">
    <w:p w:rsidR="00486E75" w:rsidRDefault="00486E75" w:rsidP="00713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DB0"/>
    <w:multiLevelType w:val="hybridMultilevel"/>
    <w:tmpl w:val="B6C63714"/>
    <w:lvl w:ilvl="0" w:tplc="CC9C33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3501A"/>
    <w:multiLevelType w:val="hybridMultilevel"/>
    <w:tmpl w:val="8858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800BC"/>
    <w:multiLevelType w:val="hybridMultilevel"/>
    <w:tmpl w:val="DA42AFEC"/>
    <w:lvl w:ilvl="0" w:tplc="A90C9E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B3B7C"/>
    <w:multiLevelType w:val="hybridMultilevel"/>
    <w:tmpl w:val="7BB2F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47704"/>
    <w:multiLevelType w:val="multilevel"/>
    <w:tmpl w:val="CEA4EE4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1F2177AC"/>
    <w:multiLevelType w:val="hybridMultilevel"/>
    <w:tmpl w:val="AF02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807"/>
    <w:multiLevelType w:val="hybridMultilevel"/>
    <w:tmpl w:val="A43E5CAA"/>
    <w:lvl w:ilvl="0" w:tplc="610A3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A0CD7"/>
    <w:multiLevelType w:val="hybridMultilevel"/>
    <w:tmpl w:val="ED2C5EE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9630320"/>
    <w:multiLevelType w:val="hybridMultilevel"/>
    <w:tmpl w:val="B4F82C18"/>
    <w:lvl w:ilvl="0" w:tplc="1A14E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A40A6"/>
    <w:multiLevelType w:val="hybridMultilevel"/>
    <w:tmpl w:val="3D96FB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27589"/>
    <w:multiLevelType w:val="hybridMultilevel"/>
    <w:tmpl w:val="6A2EE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77139"/>
    <w:multiLevelType w:val="hybridMultilevel"/>
    <w:tmpl w:val="A7E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717B1"/>
    <w:multiLevelType w:val="hybridMultilevel"/>
    <w:tmpl w:val="97FAD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D62AB"/>
    <w:multiLevelType w:val="hybridMultilevel"/>
    <w:tmpl w:val="343656E4"/>
    <w:lvl w:ilvl="0" w:tplc="42EEF81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BA775E"/>
    <w:multiLevelType w:val="hybridMultilevel"/>
    <w:tmpl w:val="92CC3C46"/>
    <w:lvl w:ilvl="0" w:tplc="B23084F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FA353C"/>
    <w:multiLevelType w:val="hybridMultilevel"/>
    <w:tmpl w:val="0A3E46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F1467"/>
    <w:multiLevelType w:val="hybridMultilevel"/>
    <w:tmpl w:val="ADAE9E80"/>
    <w:lvl w:ilvl="0" w:tplc="B99658D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674843"/>
    <w:multiLevelType w:val="hybridMultilevel"/>
    <w:tmpl w:val="C83639A0"/>
    <w:lvl w:ilvl="0" w:tplc="D7B6F2C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77085"/>
    <w:multiLevelType w:val="hybridMultilevel"/>
    <w:tmpl w:val="DC0A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12BA4"/>
    <w:multiLevelType w:val="hybridMultilevel"/>
    <w:tmpl w:val="FB987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18"/>
  </w:num>
  <w:num w:numId="7">
    <w:abstractNumId w:val="19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14"/>
  </w:num>
  <w:num w:numId="13">
    <w:abstractNumId w:val="15"/>
  </w:num>
  <w:num w:numId="14">
    <w:abstractNumId w:val="16"/>
  </w:num>
  <w:num w:numId="15">
    <w:abstractNumId w:val="4"/>
  </w:num>
  <w:num w:numId="16">
    <w:abstractNumId w:val="2"/>
  </w:num>
  <w:num w:numId="17">
    <w:abstractNumId w:val="13"/>
  </w:num>
  <w:num w:numId="18">
    <w:abstractNumId w:val="17"/>
  </w:num>
  <w:num w:numId="19">
    <w:abstractNumId w:val="7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71"/>
    <w:rsid w:val="00021A60"/>
    <w:rsid w:val="000270BC"/>
    <w:rsid w:val="000467E9"/>
    <w:rsid w:val="00063104"/>
    <w:rsid w:val="00063C9C"/>
    <w:rsid w:val="0008007C"/>
    <w:rsid w:val="00083660"/>
    <w:rsid w:val="00084D6A"/>
    <w:rsid w:val="00087FB5"/>
    <w:rsid w:val="000979E6"/>
    <w:rsid w:val="000A70AA"/>
    <w:rsid w:val="000C4AB9"/>
    <w:rsid w:val="000E101E"/>
    <w:rsid w:val="00101C38"/>
    <w:rsid w:val="00105D36"/>
    <w:rsid w:val="0012651D"/>
    <w:rsid w:val="00127187"/>
    <w:rsid w:val="00145700"/>
    <w:rsid w:val="00146046"/>
    <w:rsid w:val="001B359A"/>
    <w:rsid w:val="001C729C"/>
    <w:rsid w:val="001E726D"/>
    <w:rsid w:val="001F3006"/>
    <w:rsid w:val="00214F1B"/>
    <w:rsid w:val="00223FA0"/>
    <w:rsid w:val="00231045"/>
    <w:rsid w:val="002312FC"/>
    <w:rsid w:val="00254215"/>
    <w:rsid w:val="00254F58"/>
    <w:rsid w:val="00262EC4"/>
    <w:rsid w:val="00266134"/>
    <w:rsid w:val="00290FE7"/>
    <w:rsid w:val="002924E0"/>
    <w:rsid w:val="002B26A8"/>
    <w:rsid w:val="002B4FC0"/>
    <w:rsid w:val="002D796E"/>
    <w:rsid w:val="002E0B29"/>
    <w:rsid w:val="002E0C11"/>
    <w:rsid w:val="0030699E"/>
    <w:rsid w:val="003130E3"/>
    <w:rsid w:val="003228A6"/>
    <w:rsid w:val="0034272F"/>
    <w:rsid w:val="00345920"/>
    <w:rsid w:val="00353950"/>
    <w:rsid w:val="00356175"/>
    <w:rsid w:val="00356360"/>
    <w:rsid w:val="00396232"/>
    <w:rsid w:val="00396702"/>
    <w:rsid w:val="003A0C2F"/>
    <w:rsid w:val="003A65E9"/>
    <w:rsid w:val="003D0F53"/>
    <w:rsid w:val="003D7A7A"/>
    <w:rsid w:val="003F3411"/>
    <w:rsid w:val="003F359E"/>
    <w:rsid w:val="003F7EC0"/>
    <w:rsid w:val="00411288"/>
    <w:rsid w:val="00427A6F"/>
    <w:rsid w:val="004372B7"/>
    <w:rsid w:val="00460626"/>
    <w:rsid w:val="004756BC"/>
    <w:rsid w:val="004839F7"/>
    <w:rsid w:val="00486E75"/>
    <w:rsid w:val="004C4DC4"/>
    <w:rsid w:val="004D0713"/>
    <w:rsid w:val="004E45CB"/>
    <w:rsid w:val="00504731"/>
    <w:rsid w:val="005109B5"/>
    <w:rsid w:val="00530B9D"/>
    <w:rsid w:val="00543525"/>
    <w:rsid w:val="00591B70"/>
    <w:rsid w:val="00595488"/>
    <w:rsid w:val="00596B32"/>
    <w:rsid w:val="005A234C"/>
    <w:rsid w:val="005F2AC9"/>
    <w:rsid w:val="005F5B3C"/>
    <w:rsid w:val="00610457"/>
    <w:rsid w:val="006139C5"/>
    <w:rsid w:val="00642779"/>
    <w:rsid w:val="00657292"/>
    <w:rsid w:val="006623B2"/>
    <w:rsid w:val="00662753"/>
    <w:rsid w:val="006C6294"/>
    <w:rsid w:val="006D45B6"/>
    <w:rsid w:val="006E0446"/>
    <w:rsid w:val="006F722D"/>
    <w:rsid w:val="00713E1E"/>
    <w:rsid w:val="00721325"/>
    <w:rsid w:val="00725578"/>
    <w:rsid w:val="00745C1A"/>
    <w:rsid w:val="007555B3"/>
    <w:rsid w:val="00756E20"/>
    <w:rsid w:val="00770CF2"/>
    <w:rsid w:val="00773CCF"/>
    <w:rsid w:val="00792F9F"/>
    <w:rsid w:val="007A0A70"/>
    <w:rsid w:val="007D1734"/>
    <w:rsid w:val="0082214A"/>
    <w:rsid w:val="008333FC"/>
    <w:rsid w:val="0085714A"/>
    <w:rsid w:val="00881D27"/>
    <w:rsid w:val="00883619"/>
    <w:rsid w:val="00894514"/>
    <w:rsid w:val="008A0939"/>
    <w:rsid w:val="008D61BF"/>
    <w:rsid w:val="008E3CF3"/>
    <w:rsid w:val="00905681"/>
    <w:rsid w:val="0092002E"/>
    <w:rsid w:val="00924BA3"/>
    <w:rsid w:val="00973BC5"/>
    <w:rsid w:val="0098254C"/>
    <w:rsid w:val="009874B4"/>
    <w:rsid w:val="00991DA9"/>
    <w:rsid w:val="009961DA"/>
    <w:rsid w:val="009A0C5B"/>
    <w:rsid w:val="009A534D"/>
    <w:rsid w:val="009B36FD"/>
    <w:rsid w:val="009E3DD6"/>
    <w:rsid w:val="00A0067B"/>
    <w:rsid w:val="00A06896"/>
    <w:rsid w:val="00A27550"/>
    <w:rsid w:val="00A434DB"/>
    <w:rsid w:val="00A645E9"/>
    <w:rsid w:val="00A82790"/>
    <w:rsid w:val="00A9123C"/>
    <w:rsid w:val="00A940F3"/>
    <w:rsid w:val="00AA5E51"/>
    <w:rsid w:val="00AB0B0C"/>
    <w:rsid w:val="00AD3117"/>
    <w:rsid w:val="00AE0F25"/>
    <w:rsid w:val="00B10F71"/>
    <w:rsid w:val="00B22774"/>
    <w:rsid w:val="00B33B5F"/>
    <w:rsid w:val="00B44E90"/>
    <w:rsid w:val="00B566F4"/>
    <w:rsid w:val="00B63678"/>
    <w:rsid w:val="00B66335"/>
    <w:rsid w:val="00BA5C71"/>
    <w:rsid w:val="00BD07CE"/>
    <w:rsid w:val="00BE62D3"/>
    <w:rsid w:val="00BF7571"/>
    <w:rsid w:val="00C1707A"/>
    <w:rsid w:val="00C20891"/>
    <w:rsid w:val="00C61EA8"/>
    <w:rsid w:val="00CA0B22"/>
    <w:rsid w:val="00CB473F"/>
    <w:rsid w:val="00CB7DD0"/>
    <w:rsid w:val="00CD1DD1"/>
    <w:rsid w:val="00CD7068"/>
    <w:rsid w:val="00CF7A11"/>
    <w:rsid w:val="00D142BF"/>
    <w:rsid w:val="00D15F65"/>
    <w:rsid w:val="00D212D9"/>
    <w:rsid w:val="00D2532A"/>
    <w:rsid w:val="00D34190"/>
    <w:rsid w:val="00D36598"/>
    <w:rsid w:val="00D54167"/>
    <w:rsid w:val="00DB0A7E"/>
    <w:rsid w:val="00DD16C6"/>
    <w:rsid w:val="00DE47D1"/>
    <w:rsid w:val="00DE57D8"/>
    <w:rsid w:val="00DF0333"/>
    <w:rsid w:val="00E73BD2"/>
    <w:rsid w:val="00EC3FFA"/>
    <w:rsid w:val="00ED2D26"/>
    <w:rsid w:val="00EE7EA4"/>
    <w:rsid w:val="00F14CB0"/>
    <w:rsid w:val="00F57072"/>
    <w:rsid w:val="00F60E9E"/>
    <w:rsid w:val="00F61E1D"/>
    <w:rsid w:val="00F7773F"/>
    <w:rsid w:val="00F84B3F"/>
    <w:rsid w:val="00FB4304"/>
    <w:rsid w:val="00FC7C2D"/>
    <w:rsid w:val="00FD7F2E"/>
    <w:rsid w:val="00FF44EF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408E"/>
  <w15:chartTrackingRefBased/>
  <w15:docId w15:val="{A6E5DA7C-34AC-4BD4-BA85-A018C178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896"/>
    <w:pPr>
      <w:spacing w:after="0" w:line="240" w:lineRule="auto"/>
    </w:pPr>
  </w:style>
  <w:style w:type="table" w:styleId="a4">
    <w:name w:val="Table Grid"/>
    <w:basedOn w:val="a1"/>
    <w:uiPriority w:val="39"/>
    <w:rsid w:val="00B6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0FE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1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D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13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E1E"/>
  </w:style>
  <w:style w:type="paragraph" w:styleId="aa">
    <w:name w:val="footer"/>
    <w:basedOn w:val="a"/>
    <w:link w:val="ab"/>
    <w:uiPriority w:val="99"/>
    <w:unhideWhenUsed/>
    <w:rsid w:val="00713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2021-02-10T01:23:00Z</dcterms:created>
  <dcterms:modified xsi:type="dcterms:W3CDTF">2021-04-12T07:29:00Z</dcterms:modified>
</cp:coreProperties>
</file>